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EB1" w:rsidRPr="00AF6507" w:rsidRDefault="006E3EB1" w:rsidP="001671E5">
      <w:pPr>
        <w:widowControl/>
        <w:jc w:val="center"/>
        <w:rPr>
          <w:rFonts w:ascii="Arial" w:hAnsi="Arial" w:cs="Arial"/>
          <w:b/>
          <w:bCs/>
          <w:sz w:val="28"/>
          <w:szCs w:val="28"/>
        </w:rPr>
      </w:pPr>
      <w:r w:rsidRPr="00AF6507">
        <w:rPr>
          <w:rFonts w:ascii="Arial" w:hAnsi="Arial" w:cs="Arial"/>
          <w:b/>
          <w:bCs/>
          <w:sz w:val="28"/>
          <w:szCs w:val="28"/>
        </w:rPr>
        <w:t>Appendix C-2</w:t>
      </w:r>
    </w:p>
    <w:p w:rsidR="00067E59" w:rsidRPr="00AF6507" w:rsidRDefault="00067E59" w:rsidP="001671E5">
      <w:pPr>
        <w:widowControl/>
        <w:jc w:val="center"/>
        <w:rPr>
          <w:rFonts w:ascii="Arial" w:hAnsi="Arial" w:cs="Arial"/>
          <w:b/>
          <w:bCs/>
          <w:sz w:val="28"/>
          <w:szCs w:val="28"/>
        </w:rPr>
      </w:pPr>
    </w:p>
    <w:p w:rsidR="006E3EB1" w:rsidRPr="00AF6507" w:rsidRDefault="006E3EB1" w:rsidP="001671E5">
      <w:pPr>
        <w:widowControl/>
        <w:jc w:val="center"/>
        <w:rPr>
          <w:rFonts w:ascii="Arial" w:hAnsi="Arial" w:cs="Arial"/>
          <w:b/>
          <w:bCs/>
          <w:sz w:val="28"/>
          <w:szCs w:val="28"/>
        </w:rPr>
      </w:pPr>
      <w:r w:rsidRPr="00AF6507">
        <w:rPr>
          <w:rFonts w:ascii="Arial" w:hAnsi="Arial" w:cs="Arial"/>
          <w:b/>
          <w:bCs/>
          <w:sz w:val="28"/>
          <w:szCs w:val="28"/>
        </w:rPr>
        <w:t>Reactor Engineering Inspector</w:t>
      </w:r>
    </w:p>
    <w:p w:rsidR="006E3EB1" w:rsidRPr="00AF6507" w:rsidRDefault="006E3EB1" w:rsidP="001671E5">
      <w:pPr>
        <w:widowControl/>
        <w:jc w:val="center"/>
        <w:rPr>
          <w:rFonts w:ascii="Arial" w:hAnsi="Arial" w:cs="Arial"/>
          <w:b/>
          <w:bCs/>
          <w:sz w:val="28"/>
          <w:szCs w:val="28"/>
        </w:rPr>
      </w:pPr>
      <w:r w:rsidRPr="00AF6507">
        <w:rPr>
          <w:rFonts w:ascii="Arial" w:hAnsi="Arial" w:cs="Arial"/>
          <w:b/>
          <w:bCs/>
          <w:sz w:val="28"/>
          <w:szCs w:val="28"/>
        </w:rPr>
        <w:t>Technical Proficiency</w:t>
      </w:r>
    </w:p>
    <w:p w:rsidR="006E3EB1" w:rsidRPr="00AF6507" w:rsidRDefault="006E3EB1" w:rsidP="001671E5">
      <w:pPr>
        <w:widowControl/>
        <w:jc w:val="center"/>
        <w:rPr>
          <w:rFonts w:ascii="Arial" w:hAnsi="Arial" w:cs="Arial"/>
          <w:sz w:val="28"/>
          <w:szCs w:val="28"/>
        </w:rPr>
      </w:pPr>
      <w:r w:rsidRPr="00AF6507">
        <w:rPr>
          <w:rFonts w:ascii="Arial" w:hAnsi="Arial" w:cs="Arial"/>
          <w:b/>
          <w:bCs/>
          <w:sz w:val="28"/>
          <w:szCs w:val="28"/>
        </w:rPr>
        <w:t>Training and Qualification Journal</w:t>
      </w:r>
    </w:p>
    <w:p w:rsidR="006E3EB1" w:rsidRPr="003C3C87" w:rsidRDefault="006E3EB1">
      <w:pPr>
        <w:widowControl/>
        <w:rPr>
          <w:rFonts w:ascii="Arial" w:hAnsi="Arial" w:cs="Arial"/>
        </w:rPr>
      </w:pPr>
    </w:p>
    <w:p w:rsidR="006E3EB1" w:rsidRPr="003C42CF" w:rsidRDefault="006E3EB1">
      <w:pPr>
        <w:widowControl/>
        <w:rPr>
          <w:rFonts w:ascii="Arial" w:hAnsi="Arial" w:cs="Arial"/>
        </w:rPr>
        <w:sectPr w:rsidR="006E3EB1" w:rsidRPr="003C42CF" w:rsidSect="003624F6">
          <w:pgSz w:w="12240" w:h="15840" w:code="1"/>
          <w:pgMar w:top="1080" w:right="1440" w:bottom="720" w:left="1440" w:header="1440" w:footer="1440" w:gutter="0"/>
          <w:cols w:space="720"/>
          <w:vAlign w:val="center"/>
          <w:noEndnote/>
          <w:docGrid w:linePitch="326"/>
        </w:sectPr>
      </w:pPr>
    </w:p>
    <w:p w:rsidR="006E3EB1" w:rsidRPr="004A12C0" w:rsidRDefault="006E3EB1">
      <w:pPr>
        <w:widowControl/>
        <w:jc w:val="center"/>
        <w:rPr>
          <w:rFonts w:ascii="Arial" w:hAnsi="Arial" w:cs="Arial"/>
          <w:b/>
          <w:bCs/>
          <w:sz w:val="22"/>
          <w:szCs w:val="22"/>
        </w:rPr>
      </w:pPr>
      <w:r w:rsidRPr="004A12C0">
        <w:rPr>
          <w:rFonts w:ascii="Arial" w:hAnsi="Arial" w:cs="Arial"/>
          <w:b/>
          <w:bCs/>
          <w:sz w:val="22"/>
          <w:szCs w:val="22"/>
        </w:rPr>
        <w:lastRenderedPageBreak/>
        <w:t>Table of Contents</w:t>
      </w:r>
    </w:p>
    <w:p w:rsidR="0026359D" w:rsidRPr="004A12C0" w:rsidRDefault="0026359D">
      <w:pPr>
        <w:widowControl/>
        <w:jc w:val="center"/>
        <w:rPr>
          <w:rFonts w:ascii="Arial" w:hAnsi="Arial" w:cs="Arial"/>
          <w:sz w:val="22"/>
          <w:szCs w:val="22"/>
        </w:rPr>
      </w:pPr>
    </w:p>
    <w:p w:rsidR="00113098" w:rsidRPr="004A12C0" w:rsidRDefault="00D72B28">
      <w:pPr>
        <w:pStyle w:val="TOC1"/>
        <w:tabs>
          <w:tab w:val="right" w:leader="dot" w:pos="9350"/>
        </w:tabs>
        <w:rPr>
          <w:rFonts w:eastAsiaTheme="minorEastAsia" w:cs="Arial"/>
          <w:noProof/>
          <w:sz w:val="22"/>
          <w:szCs w:val="22"/>
        </w:rPr>
      </w:pPr>
      <w:r w:rsidRPr="004A12C0">
        <w:rPr>
          <w:rFonts w:cs="Arial"/>
          <w:sz w:val="22"/>
          <w:szCs w:val="22"/>
        </w:rPr>
        <w:fldChar w:fldCharType="begin"/>
      </w:r>
      <w:r w:rsidR="0026359D" w:rsidRPr="004A12C0">
        <w:rPr>
          <w:rFonts w:cs="Arial"/>
          <w:sz w:val="22"/>
          <w:szCs w:val="22"/>
        </w:rPr>
        <w:instrText xml:space="preserve"> TOC \f </w:instrText>
      </w:r>
      <w:r w:rsidRPr="004A12C0">
        <w:rPr>
          <w:rFonts w:cs="Arial"/>
          <w:sz w:val="22"/>
          <w:szCs w:val="22"/>
        </w:rPr>
        <w:fldChar w:fldCharType="separate"/>
      </w:r>
      <w:r w:rsidR="00113098" w:rsidRPr="004A12C0">
        <w:rPr>
          <w:rFonts w:cs="Arial"/>
          <w:b/>
          <w:bCs/>
          <w:noProof/>
          <w:sz w:val="22"/>
          <w:szCs w:val="22"/>
        </w:rPr>
        <w:t>Introduction</w:t>
      </w:r>
      <w:r w:rsidR="00113098" w:rsidRPr="004A12C0">
        <w:rPr>
          <w:rFonts w:cs="Arial"/>
          <w:noProof/>
          <w:sz w:val="22"/>
          <w:szCs w:val="22"/>
        </w:rPr>
        <w:tab/>
      </w:r>
      <w:r w:rsidRPr="004A12C0">
        <w:rPr>
          <w:rFonts w:cs="Arial"/>
          <w:noProof/>
          <w:sz w:val="22"/>
          <w:szCs w:val="22"/>
        </w:rPr>
        <w:fldChar w:fldCharType="begin"/>
      </w:r>
      <w:r w:rsidR="00113098" w:rsidRPr="004A12C0">
        <w:rPr>
          <w:rFonts w:cs="Arial"/>
          <w:noProof/>
          <w:sz w:val="22"/>
          <w:szCs w:val="22"/>
        </w:rPr>
        <w:instrText xml:space="preserve"> PAGEREF _Toc327256563 \h </w:instrText>
      </w:r>
      <w:r w:rsidRPr="004A12C0">
        <w:rPr>
          <w:rFonts w:cs="Arial"/>
          <w:noProof/>
          <w:sz w:val="22"/>
          <w:szCs w:val="22"/>
        </w:rPr>
      </w:r>
      <w:r w:rsidRPr="004A12C0">
        <w:rPr>
          <w:rFonts w:cs="Arial"/>
          <w:noProof/>
          <w:sz w:val="22"/>
          <w:szCs w:val="22"/>
        </w:rPr>
        <w:fldChar w:fldCharType="separate"/>
      </w:r>
      <w:r w:rsidR="00865B73">
        <w:rPr>
          <w:rFonts w:cs="Arial"/>
          <w:noProof/>
          <w:sz w:val="22"/>
          <w:szCs w:val="22"/>
        </w:rPr>
        <w:t>2</w:t>
      </w:r>
      <w:r w:rsidRPr="004A12C0">
        <w:rPr>
          <w:rFonts w:cs="Arial"/>
          <w:noProof/>
          <w:sz w:val="22"/>
          <w:szCs w:val="22"/>
        </w:rPr>
        <w:fldChar w:fldCharType="end"/>
      </w:r>
    </w:p>
    <w:p w:rsidR="00113098" w:rsidRPr="004A12C0" w:rsidRDefault="00113098">
      <w:pPr>
        <w:pStyle w:val="TOC1"/>
        <w:tabs>
          <w:tab w:val="right" w:leader="dot" w:pos="9350"/>
        </w:tabs>
        <w:rPr>
          <w:rFonts w:eastAsiaTheme="minorEastAsia" w:cs="Arial"/>
          <w:noProof/>
          <w:sz w:val="22"/>
          <w:szCs w:val="22"/>
        </w:rPr>
      </w:pPr>
      <w:r w:rsidRPr="004A12C0">
        <w:rPr>
          <w:rFonts w:cs="Arial"/>
          <w:b/>
          <w:bCs/>
          <w:noProof/>
          <w:sz w:val="22"/>
          <w:szCs w:val="22"/>
        </w:rPr>
        <w:t>Required Reactor Engineering Inspector Training Courses</w:t>
      </w:r>
      <w:r w:rsidRPr="004A12C0">
        <w:rPr>
          <w:rFonts w:cs="Arial"/>
          <w:noProof/>
          <w:sz w:val="22"/>
          <w:szCs w:val="22"/>
        </w:rPr>
        <w:tab/>
      </w:r>
      <w:r w:rsidR="00D72B28" w:rsidRPr="004A12C0">
        <w:rPr>
          <w:rFonts w:cs="Arial"/>
          <w:noProof/>
          <w:sz w:val="22"/>
          <w:szCs w:val="22"/>
        </w:rPr>
        <w:fldChar w:fldCharType="begin"/>
      </w:r>
      <w:r w:rsidRPr="004A12C0">
        <w:rPr>
          <w:rFonts w:cs="Arial"/>
          <w:noProof/>
          <w:sz w:val="22"/>
          <w:szCs w:val="22"/>
        </w:rPr>
        <w:instrText xml:space="preserve"> PAGEREF _Toc327256564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2</w:t>
      </w:r>
      <w:r w:rsidR="00D72B28" w:rsidRPr="004A12C0">
        <w:rPr>
          <w:rFonts w:cs="Arial"/>
          <w:noProof/>
          <w:sz w:val="22"/>
          <w:szCs w:val="22"/>
        </w:rPr>
        <w:fldChar w:fldCharType="end"/>
      </w:r>
    </w:p>
    <w:p w:rsidR="00113098" w:rsidRPr="004A12C0" w:rsidRDefault="00113098">
      <w:pPr>
        <w:pStyle w:val="TOC1"/>
        <w:tabs>
          <w:tab w:val="right" w:leader="dot" w:pos="9350"/>
        </w:tabs>
        <w:rPr>
          <w:rFonts w:eastAsiaTheme="minorEastAsia" w:cs="Arial"/>
          <w:noProof/>
          <w:sz w:val="22"/>
          <w:szCs w:val="22"/>
        </w:rPr>
      </w:pPr>
      <w:r w:rsidRPr="004A12C0">
        <w:rPr>
          <w:rFonts w:cs="Arial"/>
          <w:b/>
          <w:bCs/>
          <w:noProof/>
          <w:sz w:val="22"/>
          <w:szCs w:val="22"/>
        </w:rPr>
        <w:t>Post-Qualification and Refresher Training Requirements</w:t>
      </w:r>
      <w:r w:rsidRPr="004A12C0">
        <w:rPr>
          <w:rFonts w:cs="Arial"/>
          <w:noProof/>
          <w:sz w:val="22"/>
          <w:szCs w:val="22"/>
        </w:rPr>
        <w:tab/>
      </w:r>
      <w:r w:rsidR="00D72B28" w:rsidRPr="004A12C0">
        <w:rPr>
          <w:rFonts w:cs="Arial"/>
          <w:noProof/>
          <w:sz w:val="22"/>
          <w:szCs w:val="22"/>
        </w:rPr>
        <w:fldChar w:fldCharType="begin"/>
      </w:r>
      <w:r w:rsidRPr="004A12C0">
        <w:rPr>
          <w:rFonts w:cs="Arial"/>
          <w:noProof/>
          <w:sz w:val="22"/>
          <w:szCs w:val="22"/>
        </w:rPr>
        <w:instrText xml:space="preserve"> PAGEREF _Toc327256565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2</w:t>
      </w:r>
      <w:r w:rsidR="00D72B28" w:rsidRPr="004A12C0">
        <w:rPr>
          <w:rFonts w:cs="Arial"/>
          <w:noProof/>
          <w:sz w:val="22"/>
          <w:szCs w:val="22"/>
        </w:rPr>
        <w:fldChar w:fldCharType="end"/>
      </w:r>
    </w:p>
    <w:p w:rsidR="00113098" w:rsidRPr="004A12C0" w:rsidRDefault="00113098">
      <w:pPr>
        <w:pStyle w:val="TOC1"/>
        <w:tabs>
          <w:tab w:val="right" w:leader="dot" w:pos="9350"/>
        </w:tabs>
        <w:rPr>
          <w:rFonts w:eastAsiaTheme="minorEastAsia" w:cs="Arial"/>
          <w:noProof/>
          <w:sz w:val="22"/>
          <w:szCs w:val="22"/>
        </w:rPr>
      </w:pPr>
      <w:r w:rsidRPr="004A12C0">
        <w:rPr>
          <w:rFonts w:cs="Arial"/>
          <w:b/>
          <w:bCs/>
          <w:noProof/>
          <w:sz w:val="22"/>
          <w:szCs w:val="22"/>
        </w:rPr>
        <w:t>Engineering Individual Study Guide</w:t>
      </w:r>
      <w:r w:rsidRPr="004A12C0">
        <w:rPr>
          <w:rFonts w:cs="Arial"/>
          <w:noProof/>
          <w:sz w:val="22"/>
          <w:szCs w:val="22"/>
        </w:rPr>
        <w:tab/>
      </w:r>
      <w:r w:rsidR="00D72B28" w:rsidRPr="004A12C0">
        <w:rPr>
          <w:rFonts w:cs="Arial"/>
          <w:noProof/>
          <w:sz w:val="22"/>
          <w:szCs w:val="22"/>
        </w:rPr>
        <w:fldChar w:fldCharType="begin"/>
      </w:r>
      <w:r w:rsidRPr="004A12C0">
        <w:rPr>
          <w:rFonts w:cs="Arial"/>
          <w:noProof/>
          <w:sz w:val="22"/>
          <w:szCs w:val="22"/>
        </w:rPr>
        <w:instrText xml:space="preserve"> PAGEREF _Toc327256566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3</w:t>
      </w:r>
      <w:r w:rsidR="00D72B28" w:rsidRPr="004A12C0">
        <w:rPr>
          <w:rFonts w:cs="Arial"/>
          <w:noProof/>
          <w:sz w:val="22"/>
          <w:szCs w:val="22"/>
        </w:rPr>
        <w:fldChar w:fldCharType="end"/>
      </w:r>
    </w:p>
    <w:p w:rsidR="00113098" w:rsidRPr="004A12C0" w:rsidRDefault="00113098">
      <w:pPr>
        <w:pStyle w:val="TOC2"/>
        <w:rPr>
          <w:rFonts w:eastAsiaTheme="minorEastAsia" w:cs="Arial"/>
          <w:noProof/>
          <w:sz w:val="22"/>
          <w:szCs w:val="22"/>
        </w:rPr>
      </w:pPr>
      <w:r w:rsidRPr="004A12C0">
        <w:rPr>
          <w:rFonts w:cs="Arial"/>
          <w:noProof/>
          <w:sz w:val="22"/>
          <w:szCs w:val="22"/>
        </w:rPr>
        <w:t>(ISA-ENG-1) Component Design Bases Inspection</w:t>
      </w:r>
      <w:r w:rsidRPr="004A12C0">
        <w:rPr>
          <w:rFonts w:cs="Arial"/>
          <w:noProof/>
          <w:sz w:val="22"/>
          <w:szCs w:val="22"/>
        </w:rPr>
        <w:tab/>
      </w:r>
      <w:r w:rsidR="00D72B28" w:rsidRPr="004A12C0">
        <w:rPr>
          <w:rFonts w:cs="Arial"/>
          <w:noProof/>
          <w:sz w:val="22"/>
          <w:szCs w:val="22"/>
        </w:rPr>
        <w:fldChar w:fldCharType="begin"/>
      </w:r>
      <w:r w:rsidRPr="004A12C0">
        <w:rPr>
          <w:rFonts w:cs="Arial"/>
          <w:noProof/>
          <w:sz w:val="22"/>
          <w:szCs w:val="22"/>
        </w:rPr>
        <w:instrText xml:space="preserve"> PAGEREF _Toc327256567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4</w:t>
      </w:r>
      <w:r w:rsidR="00D72B28" w:rsidRPr="004A12C0">
        <w:rPr>
          <w:rFonts w:cs="Arial"/>
          <w:noProof/>
          <w:sz w:val="22"/>
          <w:szCs w:val="22"/>
        </w:rPr>
        <w:fldChar w:fldCharType="end"/>
      </w:r>
    </w:p>
    <w:p w:rsidR="00113098" w:rsidRPr="004A12C0" w:rsidRDefault="00113098">
      <w:pPr>
        <w:pStyle w:val="TOC2"/>
        <w:rPr>
          <w:rFonts w:eastAsiaTheme="minorEastAsia" w:cs="Arial"/>
          <w:noProof/>
          <w:sz w:val="22"/>
          <w:szCs w:val="22"/>
        </w:rPr>
      </w:pPr>
      <w:r w:rsidRPr="004A12C0">
        <w:rPr>
          <w:rFonts w:cs="Arial"/>
          <w:noProof/>
          <w:sz w:val="22"/>
          <w:szCs w:val="22"/>
        </w:rPr>
        <w:t>(ISA-ENG-2) The NRC’s Review of Temporary and Permanent Plant Modifications</w:t>
      </w:r>
      <w:r w:rsidRPr="004A12C0">
        <w:rPr>
          <w:rFonts w:cs="Arial"/>
          <w:noProof/>
          <w:sz w:val="22"/>
          <w:szCs w:val="22"/>
        </w:rPr>
        <w:tab/>
      </w:r>
      <w:r w:rsidR="00D72B28" w:rsidRPr="004A12C0">
        <w:rPr>
          <w:rFonts w:cs="Arial"/>
          <w:noProof/>
          <w:sz w:val="22"/>
          <w:szCs w:val="22"/>
        </w:rPr>
        <w:fldChar w:fldCharType="begin"/>
      </w:r>
      <w:r w:rsidRPr="004A12C0">
        <w:rPr>
          <w:rFonts w:cs="Arial"/>
          <w:noProof/>
          <w:sz w:val="22"/>
          <w:szCs w:val="22"/>
        </w:rPr>
        <w:instrText xml:space="preserve"> PAGEREF _Toc327256568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7</w:t>
      </w:r>
      <w:r w:rsidR="00D72B28" w:rsidRPr="004A12C0">
        <w:rPr>
          <w:rFonts w:cs="Arial"/>
          <w:noProof/>
          <w:sz w:val="22"/>
          <w:szCs w:val="22"/>
        </w:rPr>
        <w:fldChar w:fldCharType="end"/>
      </w:r>
    </w:p>
    <w:p w:rsidR="00113098" w:rsidRPr="004A12C0" w:rsidRDefault="00113098">
      <w:pPr>
        <w:pStyle w:val="TOC2"/>
        <w:rPr>
          <w:rFonts w:eastAsiaTheme="minorEastAsia" w:cs="Arial"/>
          <w:noProof/>
          <w:sz w:val="22"/>
          <w:szCs w:val="22"/>
        </w:rPr>
      </w:pPr>
      <w:r w:rsidRPr="004A12C0">
        <w:rPr>
          <w:rFonts w:cs="Arial"/>
          <w:noProof/>
          <w:sz w:val="22"/>
          <w:szCs w:val="22"/>
        </w:rPr>
        <w:t>(ISA-ENG-3) Evaluations of Changes, Tests, and Experiments (10 CFR 50.59)</w:t>
      </w:r>
      <w:r w:rsidRPr="004A12C0">
        <w:rPr>
          <w:rFonts w:cs="Arial"/>
          <w:noProof/>
          <w:sz w:val="22"/>
          <w:szCs w:val="22"/>
        </w:rPr>
        <w:tab/>
      </w:r>
      <w:r w:rsidR="00D72B28" w:rsidRPr="004A12C0">
        <w:rPr>
          <w:rFonts w:cs="Arial"/>
          <w:noProof/>
          <w:sz w:val="22"/>
          <w:szCs w:val="22"/>
        </w:rPr>
        <w:fldChar w:fldCharType="begin"/>
      </w:r>
      <w:r w:rsidRPr="004A12C0">
        <w:rPr>
          <w:rFonts w:cs="Arial"/>
          <w:noProof/>
          <w:sz w:val="22"/>
          <w:szCs w:val="22"/>
        </w:rPr>
        <w:instrText xml:space="preserve"> PAGEREF _Toc327256569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9</w:t>
      </w:r>
      <w:r w:rsidR="00D72B28" w:rsidRPr="004A12C0">
        <w:rPr>
          <w:rFonts w:cs="Arial"/>
          <w:noProof/>
          <w:sz w:val="22"/>
          <w:szCs w:val="22"/>
        </w:rPr>
        <w:fldChar w:fldCharType="end"/>
      </w:r>
    </w:p>
    <w:p w:rsidR="00113098" w:rsidRPr="004A12C0" w:rsidRDefault="00113098">
      <w:pPr>
        <w:pStyle w:val="TOC2"/>
        <w:rPr>
          <w:rFonts w:eastAsiaTheme="minorEastAsia" w:cs="Arial"/>
          <w:noProof/>
          <w:sz w:val="22"/>
          <w:szCs w:val="22"/>
        </w:rPr>
      </w:pPr>
      <w:r w:rsidRPr="004A12C0">
        <w:rPr>
          <w:rFonts w:cs="Arial"/>
          <w:noProof/>
          <w:sz w:val="22"/>
          <w:szCs w:val="22"/>
        </w:rPr>
        <w:t>(ISA-ENG-4) Basic Codes, Standards, and Regulatory Guides for Engineering Support</w:t>
      </w:r>
      <w:r w:rsidRPr="004A12C0">
        <w:rPr>
          <w:rFonts w:cs="Arial"/>
          <w:noProof/>
          <w:sz w:val="22"/>
          <w:szCs w:val="22"/>
        </w:rPr>
        <w:tab/>
      </w:r>
      <w:r w:rsidR="00D72B28" w:rsidRPr="004A12C0">
        <w:rPr>
          <w:rFonts w:cs="Arial"/>
          <w:noProof/>
          <w:sz w:val="22"/>
          <w:szCs w:val="22"/>
        </w:rPr>
        <w:fldChar w:fldCharType="begin"/>
      </w:r>
      <w:r w:rsidRPr="004A12C0">
        <w:rPr>
          <w:rFonts w:cs="Arial"/>
          <w:noProof/>
          <w:sz w:val="22"/>
          <w:szCs w:val="22"/>
        </w:rPr>
        <w:instrText xml:space="preserve"> PAGEREF _Toc327256570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11</w:t>
      </w:r>
      <w:r w:rsidR="00D72B28" w:rsidRPr="004A12C0">
        <w:rPr>
          <w:rFonts w:cs="Arial"/>
          <w:noProof/>
          <w:sz w:val="22"/>
          <w:szCs w:val="22"/>
        </w:rPr>
        <w:fldChar w:fldCharType="end"/>
      </w:r>
    </w:p>
    <w:p w:rsidR="00113098" w:rsidRPr="004A12C0" w:rsidRDefault="00113098">
      <w:pPr>
        <w:pStyle w:val="TOC2"/>
        <w:rPr>
          <w:rFonts w:eastAsiaTheme="minorEastAsia" w:cs="Arial"/>
          <w:noProof/>
          <w:sz w:val="22"/>
          <w:szCs w:val="22"/>
        </w:rPr>
      </w:pPr>
      <w:r w:rsidRPr="004A12C0">
        <w:rPr>
          <w:rFonts w:cs="Arial"/>
          <w:noProof/>
          <w:sz w:val="22"/>
          <w:szCs w:val="22"/>
        </w:rPr>
        <w:t>(ISA-ENG-5) Significance Determination Process Reactor Inspection Findings for At-Power Situations</w:t>
      </w:r>
      <w:r w:rsidRPr="004A12C0">
        <w:rPr>
          <w:rFonts w:cs="Arial"/>
          <w:noProof/>
          <w:sz w:val="22"/>
          <w:szCs w:val="22"/>
        </w:rPr>
        <w:tab/>
      </w:r>
      <w:r w:rsidR="00D72B28" w:rsidRPr="004A12C0">
        <w:rPr>
          <w:rFonts w:cs="Arial"/>
          <w:noProof/>
          <w:sz w:val="22"/>
          <w:szCs w:val="22"/>
        </w:rPr>
        <w:fldChar w:fldCharType="begin"/>
      </w:r>
      <w:r w:rsidRPr="004A12C0">
        <w:rPr>
          <w:rFonts w:cs="Arial"/>
          <w:noProof/>
          <w:sz w:val="22"/>
          <w:szCs w:val="22"/>
        </w:rPr>
        <w:instrText xml:space="preserve"> PAGEREF _Toc327256571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20</w:t>
      </w:r>
      <w:r w:rsidR="00D72B28" w:rsidRPr="004A12C0">
        <w:rPr>
          <w:rFonts w:cs="Arial"/>
          <w:noProof/>
          <w:sz w:val="22"/>
          <w:szCs w:val="22"/>
        </w:rPr>
        <w:fldChar w:fldCharType="end"/>
      </w:r>
    </w:p>
    <w:p w:rsidR="00113098" w:rsidRPr="004A12C0" w:rsidRDefault="00113098">
      <w:pPr>
        <w:pStyle w:val="TOC2"/>
        <w:rPr>
          <w:rFonts w:eastAsiaTheme="minorEastAsia" w:cs="Arial"/>
          <w:noProof/>
          <w:sz w:val="22"/>
          <w:szCs w:val="22"/>
        </w:rPr>
      </w:pPr>
      <w:r w:rsidRPr="004A12C0">
        <w:rPr>
          <w:rFonts w:cs="Arial"/>
          <w:noProof/>
          <w:sz w:val="22"/>
          <w:szCs w:val="22"/>
        </w:rPr>
        <w:t>(ISA-ENG-6) Maintenance Rule</w:t>
      </w:r>
      <w:r w:rsidRPr="004A12C0">
        <w:rPr>
          <w:rFonts w:cs="Arial"/>
          <w:noProof/>
          <w:sz w:val="22"/>
          <w:szCs w:val="22"/>
        </w:rPr>
        <w:tab/>
      </w:r>
      <w:r w:rsidR="00D72B28" w:rsidRPr="004A12C0">
        <w:rPr>
          <w:rFonts w:cs="Arial"/>
          <w:noProof/>
          <w:sz w:val="22"/>
          <w:szCs w:val="22"/>
        </w:rPr>
        <w:fldChar w:fldCharType="begin"/>
      </w:r>
      <w:r w:rsidRPr="004A12C0">
        <w:rPr>
          <w:rFonts w:cs="Arial"/>
          <w:noProof/>
          <w:sz w:val="22"/>
          <w:szCs w:val="22"/>
        </w:rPr>
        <w:instrText xml:space="preserve"> PAGEREF _Toc327256572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29</w:t>
      </w:r>
      <w:r w:rsidR="00D72B28" w:rsidRPr="004A12C0">
        <w:rPr>
          <w:rFonts w:cs="Arial"/>
          <w:noProof/>
          <w:sz w:val="22"/>
          <w:szCs w:val="22"/>
        </w:rPr>
        <w:fldChar w:fldCharType="end"/>
      </w:r>
    </w:p>
    <w:p w:rsidR="00113098" w:rsidRPr="004A12C0" w:rsidRDefault="00113098">
      <w:pPr>
        <w:pStyle w:val="TOC1"/>
        <w:tabs>
          <w:tab w:val="right" w:leader="dot" w:pos="9350"/>
        </w:tabs>
        <w:rPr>
          <w:rFonts w:eastAsiaTheme="minorEastAsia" w:cs="Arial"/>
          <w:noProof/>
          <w:sz w:val="22"/>
          <w:szCs w:val="22"/>
        </w:rPr>
      </w:pPr>
      <w:r w:rsidRPr="004A12C0">
        <w:rPr>
          <w:rFonts w:cs="Arial"/>
          <w:b/>
          <w:bCs/>
          <w:noProof/>
          <w:sz w:val="22"/>
          <w:szCs w:val="22"/>
        </w:rPr>
        <w:t>Engineering On-the-Job Activity</w:t>
      </w:r>
      <w:r w:rsidRPr="004A12C0">
        <w:rPr>
          <w:rFonts w:cs="Arial"/>
          <w:noProof/>
          <w:sz w:val="22"/>
          <w:szCs w:val="22"/>
        </w:rPr>
        <w:tab/>
      </w:r>
      <w:r w:rsidR="00D72B28" w:rsidRPr="004A12C0">
        <w:rPr>
          <w:rFonts w:cs="Arial"/>
          <w:noProof/>
          <w:sz w:val="22"/>
          <w:szCs w:val="22"/>
        </w:rPr>
        <w:fldChar w:fldCharType="begin"/>
      </w:r>
      <w:r w:rsidRPr="004A12C0">
        <w:rPr>
          <w:rFonts w:cs="Arial"/>
          <w:noProof/>
          <w:sz w:val="22"/>
          <w:szCs w:val="22"/>
        </w:rPr>
        <w:instrText xml:space="preserve"> PAGEREF _Toc327256573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31</w:t>
      </w:r>
      <w:r w:rsidR="00D72B28" w:rsidRPr="004A12C0">
        <w:rPr>
          <w:rFonts w:cs="Arial"/>
          <w:noProof/>
          <w:sz w:val="22"/>
          <w:szCs w:val="22"/>
        </w:rPr>
        <w:fldChar w:fldCharType="end"/>
      </w:r>
    </w:p>
    <w:p w:rsidR="00113098" w:rsidRPr="004A12C0" w:rsidRDefault="00113098">
      <w:pPr>
        <w:pStyle w:val="TOC2"/>
        <w:rPr>
          <w:rFonts w:eastAsiaTheme="minorEastAsia" w:cs="Arial"/>
          <w:noProof/>
          <w:sz w:val="22"/>
          <w:szCs w:val="22"/>
        </w:rPr>
      </w:pPr>
      <w:r w:rsidRPr="004A12C0">
        <w:rPr>
          <w:rFonts w:cs="Arial"/>
          <w:noProof/>
          <w:sz w:val="22"/>
          <w:szCs w:val="22"/>
        </w:rPr>
        <w:t>(OJT-ENG-1) Component Design Bases Inspection</w:t>
      </w:r>
      <w:r w:rsidRPr="004A12C0">
        <w:rPr>
          <w:rFonts w:cs="Arial"/>
          <w:noProof/>
          <w:sz w:val="22"/>
          <w:szCs w:val="22"/>
        </w:rPr>
        <w:tab/>
      </w:r>
      <w:r w:rsidR="00D72B28" w:rsidRPr="004A12C0">
        <w:rPr>
          <w:rFonts w:cs="Arial"/>
          <w:noProof/>
          <w:sz w:val="22"/>
          <w:szCs w:val="22"/>
        </w:rPr>
        <w:fldChar w:fldCharType="begin"/>
      </w:r>
      <w:r w:rsidRPr="004A12C0">
        <w:rPr>
          <w:rFonts w:cs="Arial"/>
          <w:noProof/>
          <w:sz w:val="22"/>
          <w:szCs w:val="22"/>
        </w:rPr>
        <w:instrText xml:space="preserve"> PAGEREF _Toc327256574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32</w:t>
      </w:r>
      <w:r w:rsidR="00D72B28" w:rsidRPr="004A12C0">
        <w:rPr>
          <w:rFonts w:cs="Arial"/>
          <w:noProof/>
          <w:sz w:val="22"/>
          <w:szCs w:val="22"/>
        </w:rPr>
        <w:fldChar w:fldCharType="end"/>
      </w:r>
    </w:p>
    <w:p w:rsidR="00113098" w:rsidRPr="004A12C0" w:rsidRDefault="00113098">
      <w:pPr>
        <w:pStyle w:val="TOC2"/>
        <w:rPr>
          <w:rFonts w:eastAsiaTheme="minorEastAsia" w:cs="Arial"/>
          <w:noProof/>
          <w:sz w:val="22"/>
          <w:szCs w:val="22"/>
        </w:rPr>
      </w:pPr>
      <w:r w:rsidRPr="004A12C0">
        <w:rPr>
          <w:rFonts w:cs="Arial"/>
          <w:noProof/>
          <w:sz w:val="22"/>
          <w:szCs w:val="22"/>
        </w:rPr>
        <w:t>(OJT-ENG-2) Permanent Plant Modifications</w:t>
      </w:r>
      <w:r w:rsidRPr="004A12C0">
        <w:rPr>
          <w:rFonts w:cs="Arial"/>
          <w:noProof/>
          <w:sz w:val="22"/>
          <w:szCs w:val="22"/>
        </w:rPr>
        <w:tab/>
      </w:r>
      <w:r w:rsidR="00D72B28" w:rsidRPr="004A12C0">
        <w:rPr>
          <w:rFonts w:cs="Arial"/>
          <w:noProof/>
          <w:sz w:val="22"/>
          <w:szCs w:val="22"/>
        </w:rPr>
        <w:fldChar w:fldCharType="begin"/>
      </w:r>
      <w:r w:rsidRPr="004A12C0">
        <w:rPr>
          <w:rFonts w:cs="Arial"/>
          <w:noProof/>
          <w:sz w:val="22"/>
          <w:szCs w:val="22"/>
        </w:rPr>
        <w:instrText xml:space="preserve"> PAGEREF _Toc327256575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35</w:t>
      </w:r>
      <w:r w:rsidR="00D72B28" w:rsidRPr="004A12C0">
        <w:rPr>
          <w:rFonts w:cs="Arial"/>
          <w:noProof/>
          <w:sz w:val="22"/>
          <w:szCs w:val="22"/>
        </w:rPr>
        <w:fldChar w:fldCharType="end"/>
      </w:r>
    </w:p>
    <w:p w:rsidR="00113098" w:rsidRPr="004A12C0" w:rsidRDefault="00113098">
      <w:pPr>
        <w:pStyle w:val="TOC2"/>
        <w:rPr>
          <w:rFonts w:eastAsiaTheme="minorEastAsia" w:cs="Arial"/>
          <w:noProof/>
          <w:sz w:val="22"/>
          <w:szCs w:val="22"/>
        </w:rPr>
      </w:pPr>
      <w:r w:rsidRPr="004A12C0">
        <w:rPr>
          <w:rFonts w:cs="Arial"/>
          <w:noProof/>
          <w:sz w:val="22"/>
          <w:szCs w:val="22"/>
        </w:rPr>
        <w:t>(OJT-ENG-3) Inspection of Licensee Changes, Tests, and Experiments (10 CFR 50.59)</w:t>
      </w:r>
      <w:r w:rsidRPr="004A12C0">
        <w:rPr>
          <w:rFonts w:cs="Arial"/>
          <w:noProof/>
          <w:sz w:val="22"/>
          <w:szCs w:val="22"/>
        </w:rPr>
        <w:tab/>
      </w:r>
      <w:r w:rsidR="00D72B28" w:rsidRPr="004A12C0">
        <w:rPr>
          <w:rFonts w:cs="Arial"/>
          <w:noProof/>
          <w:sz w:val="22"/>
          <w:szCs w:val="22"/>
        </w:rPr>
        <w:fldChar w:fldCharType="begin"/>
      </w:r>
      <w:r w:rsidRPr="004A12C0">
        <w:rPr>
          <w:rFonts w:cs="Arial"/>
          <w:noProof/>
          <w:sz w:val="22"/>
          <w:szCs w:val="22"/>
        </w:rPr>
        <w:instrText xml:space="preserve"> PAGEREF _Toc327256576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38</w:t>
      </w:r>
      <w:r w:rsidR="00D72B28" w:rsidRPr="004A12C0">
        <w:rPr>
          <w:rFonts w:cs="Arial"/>
          <w:noProof/>
          <w:sz w:val="22"/>
          <w:szCs w:val="22"/>
        </w:rPr>
        <w:fldChar w:fldCharType="end"/>
      </w:r>
    </w:p>
    <w:p w:rsidR="00113098" w:rsidRPr="004A12C0" w:rsidRDefault="00113098">
      <w:pPr>
        <w:pStyle w:val="TOC2"/>
        <w:rPr>
          <w:rFonts w:eastAsiaTheme="minorEastAsia" w:cs="Arial"/>
          <w:noProof/>
          <w:sz w:val="22"/>
          <w:szCs w:val="22"/>
        </w:rPr>
      </w:pPr>
      <w:r w:rsidRPr="004A12C0">
        <w:rPr>
          <w:rFonts w:cs="Arial"/>
          <w:noProof/>
          <w:sz w:val="22"/>
          <w:szCs w:val="22"/>
        </w:rPr>
        <w:t>(OJT-ENG-4) Security Plan and Implementation</w:t>
      </w:r>
      <w:r w:rsidRPr="004A12C0">
        <w:rPr>
          <w:rFonts w:cs="Arial"/>
          <w:noProof/>
          <w:sz w:val="22"/>
          <w:szCs w:val="22"/>
        </w:rPr>
        <w:tab/>
      </w:r>
      <w:r w:rsidR="00D72B28" w:rsidRPr="004A12C0">
        <w:rPr>
          <w:rFonts w:cs="Arial"/>
          <w:noProof/>
          <w:sz w:val="22"/>
          <w:szCs w:val="22"/>
        </w:rPr>
        <w:fldChar w:fldCharType="begin"/>
      </w:r>
      <w:r w:rsidRPr="004A12C0">
        <w:rPr>
          <w:rFonts w:cs="Arial"/>
          <w:noProof/>
          <w:sz w:val="22"/>
          <w:szCs w:val="22"/>
        </w:rPr>
        <w:instrText xml:space="preserve"> PAGEREF _Toc327256577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40</w:t>
      </w:r>
      <w:r w:rsidR="00D72B28" w:rsidRPr="004A12C0">
        <w:rPr>
          <w:rFonts w:cs="Arial"/>
          <w:noProof/>
          <w:sz w:val="22"/>
          <w:szCs w:val="22"/>
        </w:rPr>
        <w:fldChar w:fldCharType="end"/>
      </w:r>
    </w:p>
    <w:p w:rsidR="00113098" w:rsidRPr="004A12C0" w:rsidRDefault="00113098">
      <w:pPr>
        <w:pStyle w:val="TOC2"/>
        <w:rPr>
          <w:rFonts w:eastAsiaTheme="minorEastAsia" w:cs="Arial"/>
          <w:noProof/>
          <w:sz w:val="22"/>
          <w:szCs w:val="22"/>
        </w:rPr>
      </w:pPr>
      <w:r w:rsidRPr="004A12C0">
        <w:rPr>
          <w:rFonts w:cs="Arial"/>
          <w:noProof/>
          <w:sz w:val="22"/>
          <w:szCs w:val="22"/>
        </w:rPr>
        <w:t>(OJT-ENG-5) Radiation Protection Program and Implementation</w:t>
      </w:r>
      <w:r w:rsidRPr="004A12C0">
        <w:rPr>
          <w:rFonts w:cs="Arial"/>
          <w:noProof/>
          <w:sz w:val="22"/>
          <w:szCs w:val="22"/>
        </w:rPr>
        <w:tab/>
      </w:r>
      <w:r w:rsidR="00D72B28" w:rsidRPr="004A12C0">
        <w:rPr>
          <w:rFonts w:cs="Arial"/>
          <w:noProof/>
          <w:sz w:val="22"/>
          <w:szCs w:val="22"/>
        </w:rPr>
        <w:fldChar w:fldCharType="begin"/>
      </w:r>
      <w:r w:rsidRPr="004A12C0">
        <w:rPr>
          <w:rFonts w:cs="Arial"/>
          <w:noProof/>
          <w:sz w:val="22"/>
          <w:szCs w:val="22"/>
        </w:rPr>
        <w:instrText xml:space="preserve"> PAGEREF _Toc327256578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42</w:t>
      </w:r>
      <w:r w:rsidR="00D72B28" w:rsidRPr="004A12C0">
        <w:rPr>
          <w:rFonts w:cs="Arial"/>
          <w:noProof/>
          <w:sz w:val="22"/>
          <w:szCs w:val="22"/>
        </w:rPr>
        <w:fldChar w:fldCharType="end"/>
      </w:r>
    </w:p>
    <w:p w:rsidR="00113098" w:rsidRPr="004A12C0" w:rsidRDefault="00113098">
      <w:pPr>
        <w:pStyle w:val="TOC1"/>
        <w:tabs>
          <w:tab w:val="right" w:leader="dot" w:pos="9350"/>
        </w:tabs>
        <w:rPr>
          <w:rFonts w:eastAsiaTheme="minorEastAsia" w:cs="Arial"/>
          <w:noProof/>
          <w:sz w:val="22"/>
          <w:szCs w:val="22"/>
        </w:rPr>
      </w:pPr>
      <w:r w:rsidRPr="004A12C0">
        <w:rPr>
          <w:rFonts w:cs="Arial"/>
          <w:b/>
          <w:bCs/>
          <w:noProof/>
          <w:sz w:val="22"/>
          <w:szCs w:val="22"/>
        </w:rPr>
        <w:t>Reactor Engineering Technical Proficiency-Level Signature Card and Certification</w:t>
      </w:r>
      <w:r w:rsidRPr="004A12C0">
        <w:rPr>
          <w:rFonts w:cs="Arial"/>
          <w:noProof/>
          <w:sz w:val="22"/>
          <w:szCs w:val="22"/>
        </w:rPr>
        <w:tab/>
      </w:r>
      <w:r w:rsidR="00D72B28" w:rsidRPr="004A12C0">
        <w:rPr>
          <w:rFonts w:cs="Arial"/>
          <w:noProof/>
          <w:sz w:val="22"/>
          <w:szCs w:val="22"/>
        </w:rPr>
        <w:fldChar w:fldCharType="begin"/>
      </w:r>
      <w:r w:rsidRPr="004A12C0">
        <w:rPr>
          <w:rFonts w:cs="Arial"/>
          <w:noProof/>
          <w:sz w:val="22"/>
          <w:szCs w:val="22"/>
        </w:rPr>
        <w:instrText xml:space="preserve"> PAGEREF _Toc327256579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44</w:t>
      </w:r>
      <w:r w:rsidR="00D72B28" w:rsidRPr="004A12C0">
        <w:rPr>
          <w:rFonts w:cs="Arial"/>
          <w:noProof/>
          <w:sz w:val="22"/>
          <w:szCs w:val="22"/>
        </w:rPr>
        <w:fldChar w:fldCharType="end"/>
      </w:r>
    </w:p>
    <w:p w:rsidR="00113098" w:rsidRPr="004A12C0" w:rsidRDefault="00113098">
      <w:pPr>
        <w:pStyle w:val="TOC1"/>
        <w:tabs>
          <w:tab w:val="right" w:leader="dot" w:pos="9350"/>
        </w:tabs>
        <w:rPr>
          <w:rFonts w:eastAsiaTheme="minorEastAsia" w:cs="Arial"/>
          <w:noProof/>
          <w:sz w:val="22"/>
          <w:szCs w:val="22"/>
        </w:rPr>
      </w:pPr>
      <w:r w:rsidRPr="004A12C0">
        <w:rPr>
          <w:rFonts w:cs="Arial"/>
          <w:b/>
          <w:bCs/>
          <w:i/>
          <w:iCs/>
          <w:noProof/>
          <w:sz w:val="22"/>
          <w:szCs w:val="22"/>
        </w:rPr>
        <w:t>Form 1:  Reactor Engineering Technical Proficiency-Level Equivalency Justification</w:t>
      </w:r>
      <w:r w:rsidRPr="004A12C0">
        <w:rPr>
          <w:rFonts w:cs="Arial"/>
          <w:noProof/>
          <w:sz w:val="22"/>
          <w:szCs w:val="22"/>
        </w:rPr>
        <w:tab/>
      </w:r>
      <w:r w:rsidR="00D72B28" w:rsidRPr="004A12C0">
        <w:rPr>
          <w:rFonts w:cs="Arial"/>
          <w:noProof/>
          <w:sz w:val="22"/>
          <w:szCs w:val="22"/>
        </w:rPr>
        <w:fldChar w:fldCharType="begin"/>
      </w:r>
      <w:r w:rsidRPr="004A12C0">
        <w:rPr>
          <w:rFonts w:cs="Arial"/>
          <w:noProof/>
          <w:sz w:val="22"/>
          <w:szCs w:val="22"/>
        </w:rPr>
        <w:instrText xml:space="preserve"> PAGEREF _Toc327256580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45</w:t>
      </w:r>
      <w:r w:rsidR="00D72B28" w:rsidRPr="004A12C0">
        <w:rPr>
          <w:rFonts w:cs="Arial"/>
          <w:noProof/>
          <w:sz w:val="22"/>
          <w:szCs w:val="22"/>
        </w:rPr>
        <w:fldChar w:fldCharType="end"/>
      </w:r>
    </w:p>
    <w:p w:rsidR="00113098" w:rsidRPr="004A12C0" w:rsidRDefault="006957CC">
      <w:pPr>
        <w:pStyle w:val="TOC1"/>
        <w:tabs>
          <w:tab w:val="right" w:leader="dot" w:pos="9350"/>
        </w:tabs>
        <w:rPr>
          <w:rFonts w:eastAsiaTheme="minorEastAsia" w:cs="Arial"/>
          <w:noProof/>
          <w:sz w:val="22"/>
          <w:szCs w:val="22"/>
        </w:rPr>
      </w:pPr>
      <w:r>
        <w:rPr>
          <w:rFonts w:cs="Arial"/>
          <w:noProof/>
          <w:sz w:val="22"/>
          <w:szCs w:val="22"/>
        </w:rPr>
        <w:t xml:space="preserve">Attachment 1:  </w:t>
      </w:r>
      <w:r w:rsidR="00113098" w:rsidRPr="004A12C0">
        <w:rPr>
          <w:rFonts w:cs="Arial"/>
          <w:noProof/>
          <w:sz w:val="22"/>
          <w:szCs w:val="22"/>
        </w:rPr>
        <w:t>Revision History Sheet</w:t>
      </w:r>
      <w:r w:rsidR="00113098" w:rsidRPr="004A12C0">
        <w:rPr>
          <w:rFonts w:cs="Arial"/>
          <w:noProof/>
          <w:sz w:val="22"/>
          <w:szCs w:val="22"/>
        </w:rPr>
        <w:tab/>
      </w:r>
      <w:r w:rsidR="00D72B28" w:rsidRPr="004A12C0">
        <w:rPr>
          <w:rFonts w:cs="Arial"/>
          <w:noProof/>
          <w:sz w:val="22"/>
          <w:szCs w:val="22"/>
        </w:rPr>
        <w:fldChar w:fldCharType="begin"/>
      </w:r>
      <w:r w:rsidR="00113098" w:rsidRPr="004A12C0">
        <w:rPr>
          <w:rFonts w:cs="Arial"/>
          <w:noProof/>
          <w:sz w:val="22"/>
          <w:szCs w:val="22"/>
        </w:rPr>
        <w:instrText xml:space="preserve"> PAGEREF _Toc327256581 \h </w:instrText>
      </w:r>
      <w:r w:rsidR="00D72B28" w:rsidRPr="004A12C0">
        <w:rPr>
          <w:rFonts w:cs="Arial"/>
          <w:noProof/>
          <w:sz w:val="22"/>
          <w:szCs w:val="22"/>
        </w:rPr>
      </w:r>
      <w:r w:rsidR="00D72B28" w:rsidRPr="004A12C0">
        <w:rPr>
          <w:rFonts w:cs="Arial"/>
          <w:noProof/>
          <w:sz w:val="22"/>
          <w:szCs w:val="22"/>
        </w:rPr>
        <w:fldChar w:fldCharType="separate"/>
      </w:r>
      <w:r w:rsidR="00865B73">
        <w:rPr>
          <w:rFonts w:cs="Arial"/>
          <w:noProof/>
          <w:sz w:val="22"/>
          <w:szCs w:val="22"/>
        </w:rPr>
        <w:t>46</w:t>
      </w:r>
      <w:r w:rsidR="00D72B28" w:rsidRPr="004A12C0">
        <w:rPr>
          <w:rFonts w:cs="Arial"/>
          <w:noProof/>
          <w:sz w:val="22"/>
          <w:szCs w:val="22"/>
        </w:rPr>
        <w:fldChar w:fldCharType="end"/>
      </w:r>
    </w:p>
    <w:p w:rsidR="006E3EB1" w:rsidRPr="004A12C0" w:rsidRDefault="00D72B28">
      <w:pPr>
        <w:widowControl/>
        <w:rPr>
          <w:rFonts w:ascii="Arial" w:hAnsi="Arial" w:cs="Arial"/>
          <w:sz w:val="22"/>
          <w:szCs w:val="22"/>
        </w:rPr>
      </w:pPr>
      <w:r w:rsidRPr="004A12C0">
        <w:rPr>
          <w:rFonts w:ascii="Arial" w:hAnsi="Arial" w:cs="Arial"/>
          <w:sz w:val="22"/>
          <w:szCs w:val="22"/>
        </w:rPr>
        <w:fldChar w:fldCharType="end"/>
      </w:r>
    </w:p>
    <w:p w:rsidR="006E3EB1" w:rsidRPr="004A12C0" w:rsidRDefault="006E3EB1">
      <w:pPr>
        <w:widowControl/>
        <w:rPr>
          <w:rFonts w:ascii="Arial" w:hAnsi="Arial" w:cs="Arial"/>
          <w:sz w:val="22"/>
          <w:szCs w:val="22"/>
        </w:rPr>
        <w:sectPr w:rsidR="006E3EB1" w:rsidRPr="004A12C0" w:rsidSect="006957CC">
          <w:footerReference w:type="default" r:id="rId8"/>
          <w:pgSz w:w="12240" w:h="15840" w:code="1"/>
          <w:pgMar w:top="1080" w:right="1440" w:bottom="720" w:left="1440" w:header="1440" w:footer="1440" w:gutter="0"/>
          <w:pgNumType w:start="1"/>
          <w:cols w:space="720"/>
          <w:noEndnote/>
          <w:docGrid w:linePitch="326"/>
        </w:sectPr>
      </w:pP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b/>
          <w:bCs/>
          <w:sz w:val="22"/>
          <w:szCs w:val="22"/>
        </w:rPr>
        <w:lastRenderedPageBreak/>
        <w:t>Introduction</w:t>
      </w:r>
      <w:r w:rsidR="00D72B28" w:rsidRPr="004A12C0">
        <w:rPr>
          <w:rFonts w:ascii="Arial" w:hAnsi="Arial" w:cs="Arial"/>
          <w:sz w:val="22"/>
          <w:szCs w:val="22"/>
        </w:rPr>
        <w:fldChar w:fldCharType="begin"/>
      </w:r>
      <w:proofErr w:type="spellStart"/>
      <w:proofErr w:type="gramStart"/>
      <w:r w:rsidRPr="004A12C0">
        <w:rPr>
          <w:rFonts w:ascii="Arial" w:hAnsi="Arial" w:cs="Arial"/>
          <w:sz w:val="22"/>
          <w:szCs w:val="22"/>
        </w:rPr>
        <w:instrText>tc</w:instrText>
      </w:r>
      <w:proofErr w:type="spellEnd"/>
      <w:proofErr w:type="gramEnd"/>
      <w:r w:rsidRPr="004A12C0">
        <w:rPr>
          <w:rFonts w:ascii="Arial" w:hAnsi="Arial" w:cs="Arial"/>
          <w:sz w:val="22"/>
          <w:szCs w:val="22"/>
        </w:rPr>
        <w:instrText xml:space="preserve"> \l1 "</w:instrText>
      </w:r>
      <w:bookmarkStart w:id="0" w:name="_Toc327256563"/>
      <w:r w:rsidRPr="004A12C0">
        <w:rPr>
          <w:rFonts w:ascii="Arial" w:hAnsi="Arial" w:cs="Arial"/>
          <w:b/>
          <w:bCs/>
          <w:sz w:val="22"/>
          <w:szCs w:val="22"/>
        </w:rPr>
        <w:instrText>Introduction</w:instrText>
      </w:r>
      <w:bookmarkEnd w:id="0"/>
      <w:r w:rsidR="00D72B28" w:rsidRPr="004A12C0">
        <w:rPr>
          <w:rFonts w:ascii="Arial" w:hAnsi="Arial" w:cs="Arial"/>
          <w:sz w:val="22"/>
          <w:szCs w:val="22"/>
        </w:rPr>
        <w:fldChar w:fldCharType="end"/>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Do not begin the activities or complete the courses in this qualification journal until you have completed the Basic Inspector Certification Journal.  You may complete the General Proficiency requirements contained in Appendix B together with the Technical Proficiency requirements outlined in this journal.</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i/>
          <w:iCs/>
          <w:sz w:val="22"/>
          <w:szCs w:val="22"/>
          <w:u w:val="single"/>
        </w:rPr>
        <w:t>Before signing up for any course, be sure that you have checked and have met any prerequisites</w:t>
      </w:r>
      <w:r w:rsidRPr="004A12C0">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b/>
          <w:bCs/>
          <w:sz w:val="22"/>
          <w:szCs w:val="22"/>
        </w:rPr>
        <w:t>Required Reactor Engineering Inspector Training Courses</w:t>
      </w:r>
      <w:r w:rsidR="00D72B28" w:rsidRPr="004A12C0">
        <w:rPr>
          <w:rFonts w:ascii="Arial" w:hAnsi="Arial" w:cs="Arial"/>
          <w:sz w:val="22"/>
          <w:szCs w:val="22"/>
        </w:rPr>
        <w:fldChar w:fldCharType="begin"/>
      </w:r>
      <w:proofErr w:type="spellStart"/>
      <w:proofErr w:type="gramStart"/>
      <w:r w:rsidRPr="004A12C0">
        <w:rPr>
          <w:rFonts w:ascii="Arial" w:hAnsi="Arial" w:cs="Arial"/>
          <w:sz w:val="22"/>
          <w:szCs w:val="22"/>
        </w:rPr>
        <w:instrText>tc</w:instrText>
      </w:r>
      <w:proofErr w:type="spellEnd"/>
      <w:proofErr w:type="gramEnd"/>
      <w:r w:rsidRPr="004A12C0">
        <w:rPr>
          <w:rFonts w:ascii="Arial" w:hAnsi="Arial" w:cs="Arial"/>
          <w:sz w:val="22"/>
          <w:szCs w:val="22"/>
        </w:rPr>
        <w:instrText xml:space="preserve"> \l1 "</w:instrText>
      </w:r>
      <w:bookmarkStart w:id="1" w:name="_Toc327256564"/>
      <w:r w:rsidRPr="004A12C0">
        <w:rPr>
          <w:rFonts w:ascii="Arial" w:hAnsi="Arial" w:cs="Arial"/>
          <w:b/>
          <w:bCs/>
          <w:sz w:val="22"/>
          <w:szCs w:val="22"/>
        </w:rPr>
        <w:instrText>Required Reactor Engineering Inspector Training Courses</w:instrText>
      </w:r>
      <w:bookmarkEnd w:id="1"/>
      <w:r w:rsidR="00D72B28" w:rsidRPr="004A12C0">
        <w:rPr>
          <w:rFonts w:ascii="Arial" w:hAnsi="Arial" w:cs="Arial"/>
          <w:sz w:val="22"/>
          <w:szCs w:val="22"/>
        </w:rPr>
        <w:fldChar w:fldCharType="end"/>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7920"/>
        <w:rPr>
          <w:rFonts w:ascii="Arial" w:hAnsi="Arial" w:cs="Arial"/>
          <w:sz w:val="22"/>
          <w:szCs w:val="22"/>
        </w:rPr>
      </w:pPr>
      <w:r w:rsidRPr="004A12C0">
        <w:rPr>
          <w:rFonts w:ascii="Arial" w:hAnsi="Arial" w:cs="Arial"/>
          <w:sz w:val="22"/>
          <w:szCs w:val="22"/>
        </w:rPr>
        <w:t>The following courses require completion of Appendix A as a prerequisite:</w:t>
      </w:r>
      <w:r w:rsidRPr="004A12C0">
        <w:rPr>
          <w:rFonts w:ascii="Arial" w:hAnsi="Arial" w:cs="Arial"/>
          <w:sz w:val="22"/>
          <w:szCs w:val="22"/>
        </w:rPr>
        <w:tab/>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pStyle w:val="Level1"/>
        <w:widowControl/>
        <w:numPr>
          <w:ilvl w:val="0"/>
          <w:numId w:val="5"/>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4A12C0">
        <w:rPr>
          <w:rFonts w:ascii="Arial" w:hAnsi="Arial" w:cs="Arial"/>
          <w:sz w:val="22"/>
          <w:szCs w:val="22"/>
        </w:rPr>
        <w:t xml:space="preserve">Reactor Full Series (either boiling-water reactor (BWR) or pressurized-water reactor (PWR))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rPr>
          <w:rFonts w:ascii="Arial" w:hAnsi="Arial" w:cs="Arial"/>
          <w:sz w:val="22"/>
          <w:szCs w:val="22"/>
        </w:rPr>
      </w:pPr>
      <w:r w:rsidRPr="004A12C0">
        <w:rPr>
          <w:rFonts w:ascii="Arial" w:hAnsi="Arial" w:cs="Arial"/>
          <w:sz w:val="22"/>
          <w:szCs w:val="22"/>
        </w:rPr>
        <w:sym w:font="WP TypographicSymbols" w:char="0043"/>
      </w:r>
      <w:r w:rsidRPr="004A12C0">
        <w:rPr>
          <w:rFonts w:ascii="Arial" w:hAnsi="Arial" w:cs="Arial"/>
          <w:sz w:val="22"/>
          <w:szCs w:val="22"/>
        </w:rPr>
        <w:tab/>
        <w:t>BWR Series = R-304B, R-504B, and R-624B or</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rPr>
          <w:rFonts w:ascii="Arial" w:hAnsi="Arial" w:cs="Arial"/>
          <w:sz w:val="22"/>
          <w:szCs w:val="22"/>
        </w:rPr>
      </w:pPr>
      <w:r w:rsidRPr="004A12C0">
        <w:rPr>
          <w:rFonts w:ascii="Arial" w:hAnsi="Arial" w:cs="Arial"/>
          <w:sz w:val="22"/>
          <w:szCs w:val="22"/>
        </w:rPr>
        <w:sym w:font="WP TypographicSymbols" w:char="0043"/>
      </w:r>
      <w:r w:rsidRPr="004A12C0">
        <w:rPr>
          <w:rFonts w:ascii="Arial" w:hAnsi="Arial" w:cs="Arial"/>
          <w:sz w:val="22"/>
          <w:szCs w:val="22"/>
        </w:rPr>
        <w:tab/>
        <w:t>PWR Series = R-304P, R-504P, and R-624P</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rsidR="006E3EB1" w:rsidRPr="004A12C0" w:rsidRDefault="006E3EB1" w:rsidP="00097987">
      <w:pPr>
        <w:pStyle w:val="Level1"/>
        <w:widowControl/>
        <w:numPr>
          <w:ilvl w:val="0"/>
          <w:numId w:val="5"/>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4A12C0">
        <w:rPr>
          <w:rFonts w:ascii="Arial" w:hAnsi="Arial" w:cs="Arial"/>
          <w:sz w:val="22"/>
          <w:szCs w:val="22"/>
        </w:rPr>
        <w:t>Basic Reactor Operations for alternate reactor type</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rPr>
          <w:rFonts w:ascii="Arial" w:hAnsi="Arial" w:cs="Arial"/>
          <w:sz w:val="22"/>
          <w:szCs w:val="22"/>
        </w:rPr>
      </w:pPr>
      <w:r w:rsidRPr="004A12C0">
        <w:rPr>
          <w:rFonts w:ascii="Arial" w:hAnsi="Arial" w:cs="Arial"/>
          <w:sz w:val="22"/>
          <w:szCs w:val="22"/>
        </w:rPr>
        <w:sym w:font="WP TypographicSymbols" w:char="0043"/>
      </w:r>
      <w:r w:rsidRPr="004A12C0">
        <w:rPr>
          <w:rFonts w:ascii="Arial" w:hAnsi="Arial" w:cs="Arial"/>
          <w:sz w:val="22"/>
          <w:szCs w:val="22"/>
        </w:rPr>
        <w:tab/>
        <w:t>R-104P, if you completed the BWR series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rPr>
          <w:rFonts w:ascii="Arial" w:hAnsi="Arial" w:cs="Arial"/>
          <w:sz w:val="22"/>
          <w:szCs w:val="22"/>
        </w:rPr>
      </w:pPr>
      <w:r w:rsidRPr="004A12C0">
        <w:rPr>
          <w:rFonts w:ascii="Arial" w:hAnsi="Arial" w:cs="Arial"/>
          <w:sz w:val="22"/>
          <w:szCs w:val="22"/>
        </w:rPr>
        <w:sym w:font="WP TypographicSymbols" w:char="0043"/>
      </w:r>
      <w:r w:rsidRPr="004A12C0">
        <w:rPr>
          <w:rFonts w:ascii="Arial" w:hAnsi="Arial" w:cs="Arial"/>
          <w:sz w:val="22"/>
          <w:szCs w:val="22"/>
        </w:rPr>
        <w:tab/>
        <w:t>R-</w:t>
      </w:r>
      <w:r w:rsidR="00CE08AE" w:rsidRPr="004A12C0">
        <w:rPr>
          <w:rFonts w:ascii="Arial" w:hAnsi="Arial" w:cs="Arial"/>
          <w:sz w:val="22"/>
          <w:szCs w:val="22"/>
        </w:rPr>
        <w:t>104B</w:t>
      </w:r>
      <w:r w:rsidRPr="004A12C0">
        <w:rPr>
          <w:rFonts w:ascii="Arial" w:hAnsi="Arial" w:cs="Arial"/>
          <w:sz w:val="22"/>
          <w:szCs w:val="22"/>
        </w:rPr>
        <w:t>, if you completed the PWR series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The following course DOES NOT require the completion of Appendix A, but you must meet course prerequisites: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pStyle w:val="Level1"/>
        <w:widowControl/>
        <w:numPr>
          <w:ilvl w:val="0"/>
          <w:numId w:val="5"/>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4A12C0">
        <w:rPr>
          <w:rFonts w:ascii="Arial" w:hAnsi="Arial" w:cs="Arial"/>
          <w:sz w:val="22"/>
          <w:szCs w:val="22"/>
        </w:rPr>
        <w:t>Power Plant Engineering (E-110) (course or self-study)</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b/>
          <w:bCs/>
          <w:sz w:val="22"/>
          <w:szCs w:val="22"/>
        </w:rPr>
        <w:t xml:space="preserve">Post-Qualification </w:t>
      </w:r>
      <w:r w:rsidR="00411F0B" w:rsidRPr="004A12C0">
        <w:rPr>
          <w:rFonts w:ascii="Arial" w:hAnsi="Arial" w:cs="Arial"/>
          <w:b/>
          <w:bCs/>
          <w:sz w:val="22"/>
          <w:szCs w:val="22"/>
        </w:rPr>
        <w:t>and Refresher Training Requirements</w:t>
      </w:r>
      <w:r w:rsidR="00D72B28" w:rsidRPr="004A12C0">
        <w:rPr>
          <w:rFonts w:ascii="Arial" w:hAnsi="Arial" w:cs="Arial"/>
          <w:b/>
          <w:bCs/>
          <w:sz w:val="22"/>
          <w:szCs w:val="22"/>
        </w:rPr>
        <w:fldChar w:fldCharType="begin"/>
      </w:r>
      <w:proofErr w:type="spellStart"/>
      <w:proofErr w:type="gramStart"/>
      <w:r w:rsidRPr="004A12C0">
        <w:rPr>
          <w:rFonts w:ascii="Arial" w:hAnsi="Arial" w:cs="Arial"/>
          <w:b/>
          <w:bCs/>
          <w:sz w:val="22"/>
          <w:szCs w:val="22"/>
        </w:rPr>
        <w:instrText>tc</w:instrText>
      </w:r>
      <w:proofErr w:type="spellEnd"/>
      <w:proofErr w:type="gramEnd"/>
      <w:r w:rsidRPr="004A12C0">
        <w:rPr>
          <w:rFonts w:ascii="Arial" w:hAnsi="Arial" w:cs="Arial"/>
          <w:b/>
          <w:bCs/>
          <w:sz w:val="22"/>
          <w:szCs w:val="22"/>
        </w:rPr>
        <w:instrText xml:space="preserve"> \l1 "</w:instrText>
      </w:r>
      <w:bookmarkStart w:id="2" w:name="_Toc327256565"/>
      <w:r w:rsidRPr="004A12C0">
        <w:rPr>
          <w:rFonts w:ascii="Arial" w:hAnsi="Arial" w:cs="Arial"/>
          <w:b/>
          <w:bCs/>
          <w:sz w:val="22"/>
          <w:szCs w:val="22"/>
        </w:rPr>
        <w:instrText xml:space="preserve">Post-Qualification </w:instrText>
      </w:r>
      <w:r w:rsidR="00411F0B" w:rsidRPr="004A12C0">
        <w:rPr>
          <w:rFonts w:ascii="Arial" w:hAnsi="Arial" w:cs="Arial"/>
          <w:b/>
          <w:bCs/>
          <w:sz w:val="22"/>
          <w:szCs w:val="22"/>
        </w:rPr>
        <w:instrText>and Refresher Training Requirements</w:instrText>
      </w:r>
      <w:bookmarkEnd w:id="2"/>
      <w:r w:rsidR="00D72B28" w:rsidRPr="004A12C0">
        <w:rPr>
          <w:rFonts w:ascii="Arial" w:hAnsi="Arial" w:cs="Arial"/>
          <w:b/>
          <w:bCs/>
          <w:sz w:val="22"/>
          <w:szCs w:val="22"/>
        </w:rPr>
        <w:fldChar w:fldCharType="end"/>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9E1D3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This section has been moved to Appendix D-1</w:t>
      </w:r>
      <w:r w:rsidR="00B34AD0" w:rsidRPr="004A12C0">
        <w:rPr>
          <w:rFonts w:ascii="Arial" w:hAnsi="Arial" w:cs="Arial"/>
          <w:sz w:val="22"/>
          <w:szCs w:val="22"/>
        </w:rPr>
        <w:t>.</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E3EB1" w:rsidRPr="004A12C0" w:rsidSect="003624F6">
          <w:pgSz w:w="12240" w:h="15840" w:code="1"/>
          <w:pgMar w:top="1080" w:right="1440" w:bottom="720" w:left="1440" w:header="1440" w:footer="1440" w:gutter="0"/>
          <w:cols w:space="720"/>
          <w:noEndnote/>
          <w:docGrid w:linePitch="326"/>
        </w:sectPr>
      </w:pPr>
    </w:p>
    <w:p w:rsidR="00311981" w:rsidRPr="004A12C0" w:rsidRDefault="006E3EB1" w:rsidP="00E71CD2">
      <w:pPr>
        <w:widowControl/>
        <w:jc w:val="center"/>
        <w:rPr>
          <w:rFonts w:ascii="Arial" w:hAnsi="Arial" w:cs="Arial"/>
          <w:b/>
          <w:bCs/>
          <w:sz w:val="22"/>
          <w:szCs w:val="22"/>
        </w:rPr>
        <w:sectPr w:rsidR="00311981" w:rsidRPr="004A12C0" w:rsidSect="003624F6">
          <w:pgSz w:w="12240" w:h="15840" w:code="1"/>
          <w:pgMar w:top="1080" w:right="1440" w:bottom="720" w:left="1440" w:header="1440" w:footer="1440" w:gutter="0"/>
          <w:cols w:space="720"/>
          <w:vAlign w:val="center"/>
          <w:noEndnote/>
          <w:docGrid w:linePitch="326"/>
        </w:sectPr>
      </w:pPr>
      <w:r w:rsidRPr="003624F6">
        <w:rPr>
          <w:rFonts w:ascii="Arial" w:hAnsi="Arial" w:cs="Arial"/>
          <w:b/>
          <w:bCs/>
        </w:rPr>
        <w:lastRenderedPageBreak/>
        <w:t>Engineering Individual Study Guide</w:t>
      </w:r>
      <w:r w:rsidR="00D72B28" w:rsidRPr="004A12C0">
        <w:rPr>
          <w:rFonts w:ascii="Arial" w:hAnsi="Arial" w:cs="Arial"/>
          <w:b/>
          <w:bCs/>
          <w:sz w:val="22"/>
          <w:szCs w:val="22"/>
        </w:rPr>
        <w:fldChar w:fldCharType="begin"/>
      </w:r>
      <w:proofErr w:type="spellStart"/>
      <w:proofErr w:type="gramStart"/>
      <w:r w:rsidRPr="004A12C0">
        <w:rPr>
          <w:rFonts w:ascii="Arial" w:hAnsi="Arial" w:cs="Arial"/>
          <w:b/>
          <w:bCs/>
          <w:sz w:val="22"/>
          <w:szCs w:val="22"/>
        </w:rPr>
        <w:instrText>tc</w:instrText>
      </w:r>
      <w:proofErr w:type="spellEnd"/>
      <w:proofErr w:type="gramEnd"/>
      <w:r w:rsidRPr="004A12C0">
        <w:rPr>
          <w:rFonts w:ascii="Arial" w:hAnsi="Arial" w:cs="Arial"/>
          <w:b/>
          <w:bCs/>
          <w:sz w:val="22"/>
          <w:szCs w:val="22"/>
        </w:rPr>
        <w:instrText xml:space="preserve"> \l1 "</w:instrText>
      </w:r>
      <w:bookmarkStart w:id="3" w:name="_Toc327256566"/>
      <w:r w:rsidRPr="004A12C0">
        <w:rPr>
          <w:rFonts w:ascii="Arial" w:hAnsi="Arial" w:cs="Arial"/>
          <w:b/>
          <w:bCs/>
          <w:sz w:val="22"/>
          <w:szCs w:val="22"/>
        </w:rPr>
        <w:instrText>Engineering Individual Study Guide</w:instrText>
      </w:r>
      <w:bookmarkEnd w:id="3"/>
      <w:r w:rsidR="00D72B28" w:rsidRPr="004A12C0">
        <w:rPr>
          <w:rFonts w:ascii="Arial" w:hAnsi="Arial" w:cs="Arial"/>
          <w:b/>
          <w:bCs/>
          <w:sz w:val="22"/>
          <w:szCs w:val="22"/>
        </w:rPr>
        <w:fldChar w:fldCharType="end"/>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4A12C0">
        <w:rPr>
          <w:rFonts w:ascii="Arial" w:hAnsi="Arial" w:cs="Arial"/>
          <w:b/>
          <w:bCs/>
          <w:sz w:val="22"/>
          <w:szCs w:val="22"/>
        </w:rPr>
        <w:lastRenderedPageBreak/>
        <w:t>Engineering Individual Study Guide</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4A12C0">
        <w:rPr>
          <w:rFonts w:ascii="Arial" w:hAnsi="Arial" w:cs="Arial"/>
          <w:b/>
          <w:bCs/>
          <w:sz w:val="22"/>
          <w:szCs w:val="22"/>
        </w:rPr>
        <w:t>TOPIC:</w:t>
      </w:r>
      <w:r w:rsidRPr="004A12C0">
        <w:rPr>
          <w:rFonts w:ascii="Arial" w:hAnsi="Arial" w:cs="Arial"/>
          <w:b/>
          <w:bCs/>
          <w:sz w:val="22"/>
          <w:szCs w:val="22"/>
        </w:rPr>
        <w:tab/>
      </w:r>
      <w:r w:rsidRPr="004A12C0">
        <w:rPr>
          <w:rFonts w:ascii="Arial" w:hAnsi="Arial" w:cs="Arial"/>
          <w:b/>
          <w:bCs/>
          <w:sz w:val="22"/>
          <w:szCs w:val="22"/>
        </w:rPr>
        <w:tab/>
      </w:r>
      <w:r w:rsidR="00E44E97">
        <w:rPr>
          <w:rFonts w:ascii="Arial" w:hAnsi="Arial" w:cs="Arial"/>
          <w:b/>
          <w:bCs/>
          <w:sz w:val="22"/>
          <w:szCs w:val="22"/>
        </w:rPr>
        <w:tab/>
      </w:r>
      <w:r w:rsidRPr="004A12C0">
        <w:rPr>
          <w:rFonts w:ascii="Arial" w:hAnsi="Arial" w:cs="Arial"/>
          <w:sz w:val="22"/>
          <w:szCs w:val="22"/>
        </w:rPr>
        <w:t xml:space="preserve">(ISA-ENG-1) </w:t>
      </w:r>
      <w:r w:rsidR="00D72B28" w:rsidRPr="004A12C0">
        <w:rPr>
          <w:rFonts w:ascii="Arial" w:hAnsi="Arial" w:cs="Arial"/>
          <w:sz w:val="22"/>
          <w:szCs w:val="22"/>
        </w:rPr>
        <w:fldChar w:fldCharType="begin"/>
      </w:r>
      <w:proofErr w:type="spellStart"/>
      <w:r w:rsidRPr="004A12C0">
        <w:rPr>
          <w:rFonts w:ascii="Arial" w:hAnsi="Arial" w:cs="Arial"/>
          <w:sz w:val="22"/>
          <w:szCs w:val="22"/>
        </w:rPr>
        <w:instrText>tc</w:instrText>
      </w:r>
      <w:proofErr w:type="spellEnd"/>
      <w:r w:rsidRPr="004A12C0">
        <w:rPr>
          <w:rFonts w:ascii="Arial" w:hAnsi="Arial" w:cs="Arial"/>
          <w:sz w:val="22"/>
          <w:szCs w:val="22"/>
        </w:rPr>
        <w:instrText xml:space="preserve"> \l2 "</w:instrText>
      </w:r>
      <w:bookmarkStart w:id="4" w:name="_Toc327256567"/>
      <w:r w:rsidRPr="004A12C0">
        <w:rPr>
          <w:rFonts w:ascii="Arial" w:hAnsi="Arial" w:cs="Arial"/>
          <w:sz w:val="22"/>
          <w:szCs w:val="22"/>
        </w:rPr>
        <w:instrText>(ISA-ENG-1)</w:instrText>
      </w:r>
      <w:r w:rsidR="00F57A3C" w:rsidRPr="004A12C0">
        <w:rPr>
          <w:rFonts w:ascii="Arial" w:hAnsi="Arial" w:cs="Arial"/>
          <w:sz w:val="22"/>
          <w:szCs w:val="22"/>
        </w:rPr>
        <w:instrText xml:space="preserve"> Component Design Bases </w:instrText>
      </w:r>
      <w:proofErr w:type="gramStart"/>
      <w:r w:rsidR="00F57A3C" w:rsidRPr="004A12C0">
        <w:rPr>
          <w:rFonts w:ascii="Arial" w:hAnsi="Arial" w:cs="Arial"/>
          <w:sz w:val="22"/>
          <w:szCs w:val="22"/>
        </w:rPr>
        <w:instrText>Inspection</w:instrText>
      </w:r>
      <w:bookmarkEnd w:id="4"/>
      <w:r w:rsidR="00F57A3C" w:rsidRPr="004A12C0">
        <w:rPr>
          <w:rFonts w:ascii="Arial" w:hAnsi="Arial" w:cs="Arial"/>
          <w:sz w:val="22"/>
          <w:szCs w:val="22"/>
        </w:rPr>
        <w:instrText xml:space="preserve"> </w:instrText>
      </w:r>
      <w:r w:rsidRPr="004A12C0">
        <w:rPr>
          <w:rFonts w:ascii="Arial" w:hAnsi="Arial" w:cs="Arial"/>
          <w:sz w:val="22"/>
          <w:szCs w:val="22"/>
        </w:rPr>
        <w:instrText xml:space="preserve"> </w:instrText>
      </w:r>
      <w:proofErr w:type="gramEnd"/>
      <w:r w:rsidR="00D72B28" w:rsidRPr="004A12C0">
        <w:rPr>
          <w:rFonts w:ascii="Arial" w:hAnsi="Arial" w:cs="Arial"/>
          <w:sz w:val="22"/>
          <w:szCs w:val="22"/>
        </w:rPr>
        <w:fldChar w:fldCharType="end"/>
      </w:r>
      <w:r w:rsidRPr="004A12C0">
        <w:rPr>
          <w:rFonts w:ascii="Arial" w:hAnsi="Arial" w:cs="Arial"/>
          <w:sz w:val="22"/>
          <w:szCs w:val="22"/>
        </w:rPr>
        <w:t>Component Design Bases Inspection</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4A12C0">
        <w:rPr>
          <w:rFonts w:ascii="Arial" w:hAnsi="Arial" w:cs="Arial"/>
          <w:b/>
          <w:sz w:val="22"/>
          <w:szCs w:val="22"/>
        </w:rPr>
        <w:t>PURPOSE:</w:t>
      </w:r>
      <w:r w:rsidRPr="004A12C0">
        <w:rPr>
          <w:rFonts w:ascii="Arial" w:hAnsi="Arial" w:cs="Arial"/>
          <w:b/>
          <w:sz w:val="22"/>
          <w:szCs w:val="22"/>
        </w:rPr>
        <w:tab/>
      </w:r>
      <w:r w:rsidRPr="004A12C0">
        <w:rPr>
          <w:rFonts w:ascii="Arial" w:hAnsi="Arial" w:cs="Arial"/>
          <w:sz w:val="22"/>
          <w:szCs w:val="22"/>
        </w:rPr>
        <w:tab/>
      </w:r>
      <w:r w:rsidR="006E3EB1" w:rsidRPr="004A12C0">
        <w:rPr>
          <w:rFonts w:ascii="Arial" w:hAnsi="Arial" w:cs="Arial"/>
          <w:sz w:val="22"/>
          <w:szCs w:val="22"/>
        </w:rPr>
        <w:t>The purpose of this guide is to acquaint you with the actions taken by the NRC in the review of risk-significant components to verify their initial design and subsequent modifications to determine their capability to perform their intended safety function(s) and to discover any performance issues that hinder that capability.  Additional actions include the review of operating experience and its affect on risk- significant components if not adequately assessed for its potential effect and how operator actions required by the plant</w:t>
      </w:r>
      <w:r w:rsidR="006E3EB1" w:rsidRPr="004A12C0">
        <w:rPr>
          <w:rFonts w:ascii="Arial" w:hAnsi="Arial" w:cs="Arial"/>
          <w:sz w:val="22"/>
          <w:szCs w:val="22"/>
        </w:rPr>
        <w:sym w:font="WP TypographicSymbols" w:char="003D"/>
      </w:r>
      <w:r w:rsidR="006E3EB1" w:rsidRPr="004A12C0">
        <w:rPr>
          <w:rFonts w:ascii="Arial" w:hAnsi="Arial" w:cs="Arial"/>
          <w:sz w:val="22"/>
          <w:szCs w:val="22"/>
        </w:rPr>
        <w:t>s design analysis are implemented into plant procedures.  As a reactor engineering inspector, you will be required to understand how the inability of one or more components to perform as intended affects its associated system and causes increased risk for core damage and increased likelihood that the plant</w:t>
      </w:r>
      <w:r w:rsidR="006E3EB1" w:rsidRPr="004A12C0">
        <w:rPr>
          <w:rFonts w:ascii="Arial" w:hAnsi="Arial" w:cs="Arial"/>
          <w:sz w:val="22"/>
          <w:szCs w:val="22"/>
        </w:rPr>
        <w:sym w:font="WP TypographicSymbols" w:char="003D"/>
      </w:r>
      <w:r w:rsidR="006E3EB1" w:rsidRPr="004A12C0">
        <w:rPr>
          <w:rFonts w:ascii="Arial" w:hAnsi="Arial" w:cs="Arial"/>
          <w:sz w:val="22"/>
          <w:szCs w:val="22"/>
        </w:rPr>
        <w:t xml:space="preserve">s inherent redundancy may not be able to mitigate the loss of the safety functions of those components.  In addition, you will understand that operating experience, based on the lessons learned at other </w:t>
      </w:r>
      <w:proofErr w:type="gramStart"/>
      <w:r w:rsidR="006E3EB1" w:rsidRPr="004A12C0">
        <w:rPr>
          <w:rFonts w:ascii="Arial" w:hAnsi="Arial" w:cs="Arial"/>
          <w:sz w:val="22"/>
          <w:szCs w:val="22"/>
        </w:rPr>
        <w:t>facilities,</w:t>
      </w:r>
      <w:proofErr w:type="gramEnd"/>
      <w:r w:rsidR="00524F88" w:rsidRPr="004A12C0">
        <w:rPr>
          <w:rFonts w:ascii="Arial" w:hAnsi="Arial" w:cs="Arial"/>
          <w:sz w:val="22"/>
          <w:szCs w:val="22"/>
        </w:rPr>
        <w:t xml:space="preserve"> </w:t>
      </w:r>
      <w:r w:rsidR="006E3EB1" w:rsidRPr="004A12C0">
        <w:rPr>
          <w:rFonts w:ascii="Arial" w:hAnsi="Arial" w:cs="Arial"/>
          <w:sz w:val="22"/>
          <w:szCs w:val="22"/>
        </w:rPr>
        <w:t>need to be adequately assessed for similar potential affects at the inspected plant and the importance of ensuring the plant</w:t>
      </w:r>
      <w:r w:rsidR="006E3EB1" w:rsidRPr="004A12C0">
        <w:rPr>
          <w:rFonts w:ascii="Arial" w:hAnsi="Arial" w:cs="Arial"/>
          <w:sz w:val="22"/>
          <w:szCs w:val="22"/>
        </w:rPr>
        <w:sym w:font="WP TypographicSymbols" w:char="003D"/>
      </w:r>
      <w:r w:rsidR="006E3EB1" w:rsidRPr="004A12C0">
        <w:rPr>
          <w:rFonts w:ascii="Arial" w:hAnsi="Arial" w:cs="Arial"/>
          <w:sz w:val="22"/>
          <w:szCs w:val="22"/>
        </w:rPr>
        <w:t xml:space="preserve">s design analysis is properly translated into plant operating procedures. </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3C42CF"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 xml:space="preserve">COMPETENCY </w:t>
      </w:r>
    </w:p>
    <w:p w:rsidR="006E3EB1"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AREA:</w:t>
      </w:r>
      <w:r w:rsidRPr="004A12C0">
        <w:rPr>
          <w:rFonts w:ascii="Arial" w:hAnsi="Arial" w:cs="Arial"/>
          <w:b/>
          <w:bCs/>
          <w:sz w:val="22"/>
          <w:szCs w:val="22"/>
        </w:rPr>
        <w:tab/>
      </w:r>
      <w:r w:rsidRPr="004A12C0">
        <w:rPr>
          <w:rFonts w:ascii="Arial" w:hAnsi="Arial" w:cs="Arial"/>
          <w:b/>
          <w:bCs/>
          <w:sz w:val="22"/>
          <w:szCs w:val="22"/>
        </w:rPr>
        <w:tab/>
      </w:r>
      <w:r w:rsidRPr="004A12C0">
        <w:rPr>
          <w:rFonts w:ascii="Arial" w:hAnsi="Arial" w:cs="Arial"/>
          <w:b/>
          <w:bCs/>
          <w:sz w:val="22"/>
          <w:szCs w:val="22"/>
        </w:rPr>
        <w:tab/>
      </w:r>
      <w:r w:rsidR="006E3EB1" w:rsidRPr="004A12C0">
        <w:rPr>
          <w:rFonts w:ascii="Arial" w:hAnsi="Arial" w:cs="Arial"/>
          <w:sz w:val="22"/>
          <w:szCs w:val="22"/>
        </w:rPr>
        <w:t>INSPECTION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 xml:space="preserve">LEVEL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4A12C0">
        <w:rPr>
          <w:rFonts w:ascii="Arial" w:hAnsi="Arial" w:cs="Arial"/>
          <w:b/>
          <w:bCs/>
          <w:sz w:val="22"/>
          <w:szCs w:val="22"/>
        </w:rPr>
        <w:t>OF EFFORT:</w:t>
      </w:r>
      <w:r w:rsidR="00CF592C" w:rsidRPr="004A12C0">
        <w:rPr>
          <w:rFonts w:ascii="Arial" w:hAnsi="Arial" w:cs="Arial"/>
          <w:b/>
          <w:bCs/>
          <w:sz w:val="22"/>
          <w:szCs w:val="22"/>
        </w:rPr>
        <w:tab/>
      </w:r>
      <w:r w:rsidRPr="004A12C0">
        <w:rPr>
          <w:rFonts w:ascii="Arial" w:hAnsi="Arial" w:cs="Arial"/>
          <w:sz w:val="22"/>
          <w:szCs w:val="22"/>
        </w:rPr>
        <w:tab/>
        <w:t>32 hours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bCs/>
          <w:sz w:val="22"/>
          <w:szCs w:val="22"/>
        </w:rPr>
        <w:t>REFERENCES:</w:t>
      </w:r>
      <w:r w:rsidRPr="004A12C0">
        <w:rPr>
          <w:rFonts w:ascii="Arial" w:hAnsi="Arial" w:cs="Arial"/>
          <w:b/>
          <w:bCs/>
          <w:sz w:val="22"/>
          <w:szCs w:val="22"/>
        </w:rPr>
        <w:tab/>
      </w:r>
      <w:r w:rsidRPr="004A12C0">
        <w:rPr>
          <w:rFonts w:ascii="Arial" w:hAnsi="Arial" w:cs="Arial"/>
          <w:sz w:val="22"/>
          <w:szCs w:val="22"/>
        </w:rPr>
        <w:t xml:space="preserve">1. </w:t>
      </w:r>
      <w:r w:rsidRPr="004A12C0">
        <w:rPr>
          <w:rFonts w:ascii="Arial" w:hAnsi="Arial" w:cs="Arial"/>
          <w:sz w:val="22"/>
          <w:szCs w:val="22"/>
        </w:rPr>
        <w:tab/>
        <w:t xml:space="preserve">Inspection Procedure (IP) 71111.21, </w:t>
      </w:r>
      <w:r w:rsidRPr="004A12C0">
        <w:rPr>
          <w:rFonts w:ascii="Arial" w:hAnsi="Arial" w:cs="Arial"/>
          <w:sz w:val="22"/>
          <w:szCs w:val="22"/>
        </w:rPr>
        <w:sym w:font="WP TypographicSymbols" w:char="0041"/>
      </w:r>
      <w:r w:rsidRPr="004A12C0">
        <w:rPr>
          <w:rFonts w:ascii="Arial" w:hAnsi="Arial" w:cs="Arial"/>
          <w:sz w:val="22"/>
          <w:szCs w:val="22"/>
        </w:rPr>
        <w:t>Component Design Bases Inspection</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NUREG-1275, Volume 14, </w:t>
      </w:r>
      <w:r w:rsidRPr="004A12C0">
        <w:rPr>
          <w:rFonts w:ascii="Arial" w:hAnsi="Arial" w:cs="Arial"/>
          <w:sz w:val="22"/>
          <w:szCs w:val="22"/>
        </w:rPr>
        <w:sym w:font="WP TypographicSymbols" w:char="0041"/>
      </w:r>
      <w:r w:rsidRPr="004A12C0">
        <w:rPr>
          <w:rFonts w:ascii="Arial" w:hAnsi="Arial" w:cs="Arial"/>
          <w:sz w:val="22"/>
          <w:szCs w:val="22"/>
        </w:rPr>
        <w:t>Causes and Significance of Design-Based Issues at U.S. Nuclear Power Plants</w:t>
      </w:r>
      <w:r w:rsidRPr="004A12C0">
        <w:rPr>
          <w:rFonts w:ascii="Arial" w:hAnsi="Arial" w:cs="Arial"/>
          <w:sz w:val="22"/>
          <w:szCs w:val="22"/>
        </w:rPr>
        <w:sym w:font="WP TypographicSymbols" w:char="0040"/>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NUREG/CR-5640, </w:t>
      </w:r>
      <w:r w:rsidRPr="004A12C0">
        <w:rPr>
          <w:rFonts w:ascii="Arial" w:hAnsi="Arial" w:cs="Arial"/>
          <w:sz w:val="22"/>
          <w:szCs w:val="22"/>
        </w:rPr>
        <w:sym w:font="WP TypographicSymbols" w:char="0041"/>
      </w:r>
      <w:r w:rsidRPr="004A12C0">
        <w:rPr>
          <w:rFonts w:ascii="Arial" w:hAnsi="Arial" w:cs="Arial"/>
          <w:sz w:val="22"/>
          <w:szCs w:val="22"/>
        </w:rPr>
        <w:t>Overview and Comparison of U.S. Commercial Nuclear Power Plants</w:t>
      </w:r>
      <w:r w:rsidRPr="004A12C0">
        <w:rPr>
          <w:rFonts w:ascii="Arial" w:hAnsi="Arial" w:cs="Arial"/>
          <w:sz w:val="22"/>
          <w:szCs w:val="22"/>
        </w:rPr>
        <w:sym w:font="WP TypographicSymbols" w:char="0040"/>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Regulatory Guide (RG) 1.186, </w:t>
      </w:r>
      <w:r w:rsidRPr="004A12C0">
        <w:rPr>
          <w:rFonts w:ascii="Arial" w:hAnsi="Arial" w:cs="Arial"/>
          <w:sz w:val="22"/>
          <w:szCs w:val="22"/>
        </w:rPr>
        <w:sym w:font="WP TypographicSymbols" w:char="0041"/>
      </w:r>
      <w:r w:rsidRPr="004A12C0">
        <w:rPr>
          <w:rFonts w:ascii="Arial" w:hAnsi="Arial" w:cs="Arial"/>
          <w:sz w:val="22"/>
          <w:szCs w:val="22"/>
        </w:rPr>
        <w:t>Guidance and Examples for Identifying 10 CFR 50.2 Design Basis,</w:t>
      </w:r>
      <w:r w:rsidRPr="004A12C0">
        <w:rPr>
          <w:rFonts w:ascii="Arial" w:hAnsi="Arial" w:cs="Arial"/>
          <w:sz w:val="22"/>
          <w:szCs w:val="22"/>
        </w:rPr>
        <w:sym w:font="WP TypographicSymbols" w:char="0040"/>
      </w:r>
      <w:r w:rsidRPr="004A12C0">
        <w:rPr>
          <w:rFonts w:ascii="Arial" w:hAnsi="Arial" w:cs="Arial"/>
          <w:sz w:val="22"/>
          <w:szCs w:val="22"/>
        </w:rPr>
        <w:t xml:space="preserve"> December 2000 (ADAMS Accession No. ML003754825)</w:t>
      </w:r>
    </w:p>
    <w:p w:rsidR="00A6681A" w:rsidRPr="004A12C0" w:rsidRDefault="00A6681A"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Nuclear Energy Institute (NEI) 97-04, </w:t>
      </w:r>
      <w:r w:rsidRPr="004A12C0">
        <w:rPr>
          <w:rFonts w:ascii="Arial" w:hAnsi="Arial" w:cs="Arial"/>
          <w:sz w:val="22"/>
          <w:szCs w:val="22"/>
        </w:rPr>
        <w:sym w:font="WP TypographicSymbols" w:char="0041"/>
      </w:r>
      <w:r w:rsidRPr="004A12C0">
        <w:rPr>
          <w:rFonts w:ascii="Arial" w:hAnsi="Arial" w:cs="Arial"/>
          <w:sz w:val="22"/>
          <w:szCs w:val="22"/>
        </w:rPr>
        <w:t>Design Basis Program Guidelines,</w:t>
      </w:r>
      <w:r w:rsidRPr="004A12C0">
        <w:rPr>
          <w:rFonts w:ascii="Arial" w:hAnsi="Arial" w:cs="Arial"/>
          <w:sz w:val="22"/>
          <w:szCs w:val="22"/>
        </w:rPr>
        <w:sym w:font="WP TypographicSymbols" w:char="0040"/>
      </w:r>
      <w:r w:rsidRPr="004A12C0">
        <w:rPr>
          <w:rFonts w:ascii="Arial" w:hAnsi="Arial" w:cs="Arial"/>
          <w:sz w:val="22"/>
          <w:szCs w:val="22"/>
        </w:rPr>
        <w:t xml:space="preserve"> Appendix B (ADAMS Accession No. ML003771698)</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4A12C0">
        <w:rPr>
          <w:rFonts w:ascii="Arial" w:hAnsi="Arial" w:cs="Arial"/>
          <w:sz w:val="22"/>
          <w:szCs w:val="22"/>
        </w:rPr>
        <w:t xml:space="preserve">10 CFR Part 50, </w:t>
      </w:r>
      <w:r w:rsidRPr="004A12C0">
        <w:rPr>
          <w:rFonts w:ascii="Arial" w:hAnsi="Arial" w:cs="Arial"/>
          <w:sz w:val="22"/>
          <w:szCs w:val="22"/>
        </w:rPr>
        <w:sym w:font="WP TypographicSymbols" w:char="0041"/>
      </w:r>
      <w:r w:rsidRPr="004A12C0">
        <w:rPr>
          <w:rFonts w:ascii="Arial" w:hAnsi="Arial" w:cs="Arial"/>
          <w:sz w:val="22"/>
          <w:szCs w:val="22"/>
        </w:rPr>
        <w:t>Domestic Licensing of Production and Utilization Facilities,</w:t>
      </w:r>
      <w:r w:rsidRPr="004A12C0">
        <w:rPr>
          <w:rFonts w:ascii="Arial" w:hAnsi="Arial" w:cs="Arial"/>
          <w:sz w:val="22"/>
          <w:szCs w:val="22"/>
        </w:rPr>
        <w:sym w:font="WP TypographicSymbols" w:char="0040"/>
      </w:r>
      <w:r w:rsidRPr="004A12C0">
        <w:rPr>
          <w:rFonts w:ascii="Arial" w:hAnsi="Arial" w:cs="Arial"/>
          <w:sz w:val="22"/>
          <w:szCs w:val="22"/>
        </w:rPr>
        <w:t xml:space="preserve"> Appendix A, </w:t>
      </w:r>
      <w:r w:rsidRPr="004A12C0">
        <w:rPr>
          <w:rFonts w:ascii="Arial" w:hAnsi="Arial" w:cs="Arial"/>
          <w:sz w:val="22"/>
          <w:szCs w:val="22"/>
        </w:rPr>
        <w:sym w:font="WP TypographicSymbols" w:char="0041"/>
      </w:r>
      <w:r w:rsidRPr="004A12C0">
        <w:rPr>
          <w:rFonts w:ascii="Arial" w:hAnsi="Arial" w:cs="Arial"/>
          <w:sz w:val="22"/>
          <w:szCs w:val="22"/>
        </w:rPr>
        <w:t>General Design Criteria for Nuclear Power Plants</w:t>
      </w:r>
      <w:r w:rsidRPr="004A12C0">
        <w:rPr>
          <w:rFonts w:ascii="Arial" w:hAnsi="Arial" w:cs="Arial"/>
          <w:sz w:val="22"/>
          <w:szCs w:val="22"/>
        </w:rPr>
        <w:sym w:font="WP TypographicSymbols" w:char="0040"/>
      </w: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Inspection Manual Chapter (IMC) 2515</w:t>
      </w:r>
    </w:p>
    <w:p w:rsidR="00A6681A" w:rsidRPr="004A12C0" w:rsidRDefault="00A6681A"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Part 9900 10 CFR Guidance, </w:t>
      </w:r>
      <w:r w:rsidRPr="004A12C0">
        <w:rPr>
          <w:rFonts w:ascii="Arial" w:hAnsi="Arial" w:cs="Arial"/>
          <w:sz w:val="22"/>
          <w:szCs w:val="22"/>
        </w:rPr>
        <w:sym w:font="WP TypographicSymbols" w:char="0041"/>
      </w:r>
      <w:r w:rsidRPr="004A12C0">
        <w:rPr>
          <w:rFonts w:ascii="Arial" w:hAnsi="Arial" w:cs="Arial"/>
          <w:sz w:val="22"/>
          <w:szCs w:val="22"/>
        </w:rPr>
        <w:t>10 CFR 50.59 Changes, Tests, and Experiments</w:t>
      </w:r>
      <w:r w:rsidRPr="004A12C0">
        <w:rPr>
          <w:rFonts w:ascii="Arial" w:hAnsi="Arial" w:cs="Arial"/>
          <w:sz w:val="22"/>
          <w:szCs w:val="22"/>
        </w:rPr>
        <w:sym w:font="WP TypographicSymbols" w:char="0040"/>
      </w:r>
    </w:p>
    <w:p w:rsidR="00A6681A" w:rsidRPr="004A12C0" w:rsidRDefault="00A6681A"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NRC staff safety evaluation report for a specific plant for the original operating license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NUREG</w:t>
      </w:r>
      <w:r w:rsidRPr="004A12C0">
        <w:rPr>
          <w:rFonts w:ascii="Arial" w:hAnsi="Arial" w:cs="Arial"/>
          <w:sz w:val="22"/>
          <w:szCs w:val="22"/>
        </w:rPr>
        <w:noBreakHyphen/>
        <w:t xml:space="preserve">0800, </w:t>
      </w:r>
      <w:r w:rsidRPr="004A12C0">
        <w:rPr>
          <w:rFonts w:ascii="Arial" w:hAnsi="Arial" w:cs="Arial"/>
          <w:sz w:val="22"/>
          <w:szCs w:val="22"/>
        </w:rPr>
        <w:sym w:font="WP TypographicSymbols" w:char="0041"/>
      </w:r>
      <w:r w:rsidRPr="004A12C0">
        <w:rPr>
          <w:rFonts w:ascii="Arial" w:hAnsi="Arial" w:cs="Arial"/>
          <w:sz w:val="22"/>
          <w:szCs w:val="22"/>
        </w:rPr>
        <w:t>Standard Review Plan for the Review of Safety Analysis Reports for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w:t>
      </w:r>
      <w:r w:rsidRPr="004A12C0">
        <w:rPr>
          <w:rFonts w:ascii="Arial" w:hAnsi="Arial" w:cs="Arial"/>
          <w:sz w:val="22"/>
          <w:szCs w:val="22"/>
        </w:rPr>
        <w:tab/>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1635"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EVALUATION</w:t>
      </w:r>
    </w:p>
    <w:p w:rsidR="006E3EB1" w:rsidRPr="004A12C0" w:rsidRDefault="00FD1635"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4A12C0">
        <w:rPr>
          <w:rFonts w:ascii="Arial" w:hAnsi="Arial" w:cs="Arial"/>
          <w:b/>
          <w:bCs/>
          <w:sz w:val="22"/>
          <w:szCs w:val="22"/>
        </w:rPr>
        <w:t>CRITERIA:</w:t>
      </w:r>
      <w:r w:rsidRPr="004A12C0">
        <w:rPr>
          <w:rFonts w:ascii="Arial" w:hAnsi="Arial" w:cs="Arial"/>
          <w:b/>
          <w:bCs/>
          <w:sz w:val="22"/>
          <w:szCs w:val="22"/>
        </w:rPr>
        <w:tab/>
      </w:r>
      <w:r w:rsidRPr="004A12C0">
        <w:rPr>
          <w:rFonts w:ascii="Arial" w:hAnsi="Arial" w:cs="Arial"/>
          <w:b/>
          <w:bCs/>
          <w:sz w:val="22"/>
          <w:szCs w:val="22"/>
        </w:rPr>
        <w:tab/>
      </w:r>
      <w:r w:rsidR="006E3EB1" w:rsidRPr="004A12C0">
        <w:rPr>
          <w:rFonts w:ascii="Arial" w:hAnsi="Arial" w:cs="Arial"/>
          <w:sz w:val="22"/>
          <w:szCs w:val="22"/>
        </w:rPr>
        <w:t>Upon completion of the tasks in this guide, you will be asked to demonstrate your understanding of the NRC</w:t>
      </w:r>
      <w:r w:rsidR="006E3EB1" w:rsidRPr="004A12C0">
        <w:rPr>
          <w:rFonts w:ascii="Arial" w:hAnsi="Arial" w:cs="Arial"/>
          <w:sz w:val="22"/>
          <w:szCs w:val="22"/>
        </w:rPr>
        <w:sym w:font="WP TypographicSymbols" w:char="003D"/>
      </w:r>
      <w:r w:rsidR="006E3EB1" w:rsidRPr="004A12C0">
        <w:rPr>
          <w:rFonts w:ascii="Arial" w:hAnsi="Arial" w:cs="Arial"/>
          <w:sz w:val="22"/>
          <w:szCs w:val="22"/>
        </w:rPr>
        <w:t>s periodic review of a sample of components, operator actions, and operating experience at a given nuclear power plant and the NRC</w:t>
      </w:r>
      <w:r w:rsidR="006E3EB1" w:rsidRPr="004A12C0">
        <w:rPr>
          <w:rFonts w:ascii="Arial" w:hAnsi="Arial" w:cs="Arial"/>
          <w:sz w:val="22"/>
          <w:szCs w:val="22"/>
        </w:rPr>
        <w:sym w:font="WP TypographicSymbols" w:char="003D"/>
      </w:r>
      <w:r w:rsidR="006E3EB1" w:rsidRPr="004A12C0">
        <w:rPr>
          <w:rFonts w:ascii="Arial" w:hAnsi="Arial" w:cs="Arial"/>
          <w:sz w:val="22"/>
          <w:szCs w:val="22"/>
        </w:rPr>
        <w:t>s continuing role in determining design and engineering performance deficiencies that impact a licensee</w:t>
      </w:r>
      <w:r w:rsidR="006E3EB1" w:rsidRPr="004A12C0">
        <w:rPr>
          <w:rFonts w:ascii="Arial" w:hAnsi="Arial" w:cs="Arial"/>
          <w:sz w:val="22"/>
          <w:szCs w:val="22"/>
        </w:rPr>
        <w:sym w:font="WP TypographicSymbols" w:char="003D"/>
      </w:r>
      <w:r w:rsidR="006E3EB1" w:rsidRPr="004A12C0">
        <w:rPr>
          <w:rFonts w:ascii="Arial" w:hAnsi="Arial" w:cs="Arial"/>
          <w:sz w:val="22"/>
          <w:szCs w:val="22"/>
        </w:rPr>
        <w:t>s quality assurance program by performing the following:</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State the NRC</w:t>
      </w:r>
      <w:r w:rsidRPr="004A12C0">
        <w:rPr>
          <w:rFonts w:ascii="Arial" w:hAnsi="Arial" w:cs="Arial"/>
          <w:sz w:val="22"/>
          <w:szCs w:val="22"/>
        </w:rPr>
        <w:sym w:font="WP TypographicSymbols" w:char="003D"/>
      </w:r>
      <w:r w:rsidRPr="004A12C0">
        <w:rPr>
          <w:rFonts w:ascii="Arial" w:hAnsi="Arial" w:cs="Arial"/>
          <w:sz w:val="22"/>
          <w:szCs w:val="22"/>
        </w:rPr>
        <w:t>s inspection objectives for the reviews of samples of components, operator actions, and operating experience on a periodic basis and the reason for their importance.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681A"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the purpose of a component design bases inspection (CDBI) in terms of the following:</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overall objective for each inspection</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number of inspectors and their areas of expertise</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duration of each inspection and the allocated resources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how the inspection is risk informed</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State the basis for selecting components, operating experience, and operator actions for a CDBI and the various methods for that selection process.  Emphasize some measure that can analytically determine or approximate the loss of a safety function.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Define the following terms and state how samples of each are developed and assembled/paired with others for review. </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inspection attributes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system needs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component condition and capability</w:t>
      </w:r>
    </w:p>
    <w:p w:rsidR="00845C24" w:rsidRPr="004A12C0" w:rsidRDefault="006E3EB1" w:rsidP="00097987">
      <w:pPr>
        <w:widowControl/>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pPr>
      <w:r w:rsidRPr="004A12C0">
        <w:rPr>
          <w:rFonts w:ascii="Arial" w:hAnsi="Arial" w:cs="Arial"/>
          <w:sz w:val="22"/>
          <w:szCs w:val="22"/>
        </w:rPr>
        <w:t>operating experience</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component inspection activity</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risk significant operator actions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Define the contribution of each of the following documents to a CDBI and the benefit of each in determining the functional capability of one or more components and operator actions: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design-basis documents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licensing-basis documents</w:t>
      </w:r>
    </w:p>
    <w:p w:rsidR="006E3EB1" w:rsidRPr="004A12C0"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calculations and analyses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technical specifications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 changes and modifications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operator training manual</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maintenance procedures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surveillance and </w:t>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test procedure results</w:t>
      </w:r>
    </w:p>
    <w:p w:rsidR="00E44E97"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applicable vendor manuals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generic communications (information notices, bulletins, and generic letters) </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normal, abnormal, and emergency operating procedures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For the listed documents in the previous question, state how each provides insights into the assessment of a licensee</w:t>
      </w:r>
      <w:r w:rsidRPr="004A12C0">
        <w:rPr>
          <w:rFonts w:ascii="Arial" w:hAnsi="Arial" w:cs="Arial"/>
          <w:sz w:val="22"/>
          <w:szCs w:val="22"/>
        </w:rPr>
        <w:sym w:font="WP TypographicSymbols" w:char="003D"/>
      </w:r>
      <w:r w:rsidRPr="004A12C0">
        <w:rPr>
          <w:rFonts w:ascii="Arial" w:hAnsi="Arial" w:cs="Arial"/>
          <w:sz w:val="22"/>
          <w:szCs w:val="22"/>
        </w:rPr>
        <w:t>s quality assurance program, at a minimum with regard to the design and functional capability of safety components.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Develop a list of attributes that </w:t>
      </w:r>
      <w:r w:rsidR="00260148" w:rsidRPr="004A12C0">
        <w:rPr>
          <w:rFonts w:ascii="Arial" w:hAnsi="Arial" w:cs="Arial"/>
          <w:sz w:val="22"/>
          <w:szCs w:val="22"/>
        </w:rPr>
        <w:t>addresses t</w:t>
      </w:r>
      <w:r w:rsidR="002D5BB3" w:rsidRPr="004A12C0">
        <w:rPr>
          <w:rFonts w:ascii="Arial" w:hAnsi="Arial" w:cs="Arial"/>
          <w:sz w:val="22"/>
          <w:szCs w:val="22"/>
        </w:rPr>
        <w:t>he</w:t>
      </w:r>
      <w:r w:rsidRPr="004A12C0">
        <w:rPr>
          <w:rFonts w:ascii="Arial" w:hAnsi="Arial" w:cs="Arial"/>
          <w:sz w:val="22"/>
          <w:szCs w:val="22"/>
        </w:rPr>
        <w:t xml:space="preserve"> functional and operational capability of a selected component.  For operator actions, develop a plan as to how a selected action will be assessed.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Define the Reactor Oversight Program cornerstones that are verified by the reviews of components, operating experience, and operator actions via a CDBI.</w:t>
      </w:r>
    </w:p>
    <w:p w:rsidR="00FD1635" w:rsidRPr="004A12C0" w:rsidRDefault="00FD1635"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FD1635"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sz w:val="22"/>
          <w:szCs w:val="22"/>
        </w:rPr>
        <w:t>TASKS:</w:t>
      </w:r>
      <w:r w:rsidRPr="004A12C0">
        <w:rPr>
          <w:rFonts w:ascii="Arial" w:hAnsi="Arial" w:cs="Arial"/>
          <w:sz w:val="22"/>
          <w:szCs w:val="22"/>
        </w:rPr>
        <w:tab/>
      </w:r>
      <w:r w:rsidRPr="004A12C0">
        <w:rPr>
          <w:rFonts w:ascii="Arial" w:hAnsi="Arial" w:cs="Arial"/>
          <w:sz w:val="22"/>
          <w:szCs w:val="22"/>
        </w:rPr>
        <w:tab/>
        <w:t>1.</w:t>
      </w:r>
      <w:r w:rsidRPr="004A12C0">
        <w:rPr>
          <w:rFonts w:ascii="Arial" w:hAnsi="Arial" w:cs="Arial"/>
          <w:sz w:val="22"/>
          <w:szCs w:val="22"/>
        </w:rPr>
        <w:tab/>
      </w:r>
      <w:r w:rsidR="006E3EB1" w:rsidRPr="004A12C0">
        <w:rPr>
          <w:rFonts w:ascii="Arial" w:hAnsi="Arial" w:cs="Arial"/>
          <w:sz w:val="22"/>
          <w:szCs w:val="22"/>
        </w:rPr>
        <w:t>Read the references in sufficient detail to perform adequately in accordance with the requirements of the evaluation criteria.</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Meet with your supervisor, or the person designated to be your resource for this activity, and discuss the answers to the questions listed under the evaluation criteria.</w:t>
      </w:r>
    </w:p>
    <w:p w:rsidR="00FD1635" w:rsidRPr="004A12C0" w:rsidRDefault="00FD1635"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FD1635"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sz w:val="22"/>
          <w:szCs w:val="22"/>
        </w:rPr>
        <w:t>DOCUMENTATION:</w:t>
      </w:r>
      <w:r w:rsidRPr="004A12C0">
        <w:rPr>
          <w:rFonts w:ascii="Arial" w:hAnsi="Arial" w:cs="Arial"/>
          <w:sz w:val="22"/>
          <w:szCs w:val="22"/>
        </w:rPr>
        <w:tab/>
      </w:r>
      <w:r w:rsidR="00E44E97">
        <w:rPr>
          <w:rFonts w:ascii="Arial" w:hAnsi="Arial" w:cs="Arial"/>
          <w:sz w:val="22"/>
          <w:szCs w:val="22"/>
        </w:rPr>
        <w:tab/>
      </w:r>
      <w:r w:rsidR="006E3EB1" w:rsidRPr="004A12C0">
        <w:rPr>
          <w:rFonts w:ascii="Arial" w:hAnsi="Arial" w:cs="Arial"/>
          <w:sz w:val="22"/>
          <w:szCs w:val="22"/>
        </w:rPr>
        <w:t>Engineering Proficiency-Level Qualification Signature Card Item ISA-ENG-1</w:t>
      </w:r>
    </w:p>
    <w:p w:rsidR="006E3EB1" w:rsidRPr="004A12C0" w:rsidRDefault="003B1398" w:rsidP="006961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4A12C0">
        <w:rPr>
          <w:rFonts w:ascii="Arial" w:hAnsi="Arial" w:cs="Arial"/>
          <w:b/>
          <w:sz w:val="22"/>
          <w:szCs w:val="22"/>
        </w:rPr>
        <w:br w:type="page"/>
      </w:r>
      <w:r w:rsidR="006E3EB1" w:rsidRPr="004A12C0">
        <w:rPr>
          <w:rFonts w:ascii="Arial" w:hAnsi="Arial" w:cs="Arial"/>
          <w:b/>
          <w:bCs/>
          <w:sz w:val="22"/>
          <w:szCs w:val="22"/>
        </w:rPr>
        <w:lastRenderedPageBreak/>
        <w:t>Engineering Individual Study Guide</w:t>
      </w:r>
    </w:p>
    <w:p w:rsidR="002C0A3F"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4A12C0">
        <w:rPr>
          <w:rFonts w:ascii="Arial" w:hAnsi="Arial" w:cs="Arial"/>
          <w:b/>
          <w:sz w:val="22"/>
          <w:szCs w:val="22"/>
        </w:rPr>
        <w:t>TOPIC:</w:t>
      </w:r>
      <w:r w:rsidRPr="004A12C0">
        <w:rPr>
          <w:rFonts w:ascii="Arial" w:hAnsi="Arial" w:cs="Arial"/>
          <w:b/>
          <w:sz w:val="22"/>
          <w:szCs w:val="22"/>
        </w:rPr>
        <w:tab/>
      </w:r>
      <w:r w:rsidRPr="004A12C0">
        <w:rPr>
          <w:rFonts w:ascii="Arial" w:hAnsi="Arial" w:cs="Arial"/>
          <w:b/>
          <w:sz w:val="22"/>
          <w:szCs w:val="22"/>
        </w:rPr>
        <w:tab/>
      </w:r>
      <w:r w:rsidRPr="004A12C0">
        <w:rPr>
          <w:rFonts w:ascii="Arial" w:hAnsi="Arial" w:cs="Arial"/>
          <w:sz w:val="22"/>
          <w:szCs w:val="22"/>
        </w:rPr>
        <w:tab/>
      </w:r>
      <w:r w:rsidR="006E3EB1" w:rsidRPr="004A12C0">
        <w:rPr>
          <w:rFonts w:ascii="Arial" w:hAnsi="Arial" w:cs="Arial"/>
          <w:sz w:val="22"/>
          <w:szCs w:val="22"/>
        </w:rPr>
        <w:t>(ISA-ENG-2) The NRC</w:t>
      </w:r>
      <w:r w:rsidR="006E3EB1" w:rsidRPr="004A12C0">
        <w:rPr>
          <w:rFonts w:ascii="Arial" w:hAnsi="Arial" w:cs="Arial"/>
          <w:sz w:val="22"/>
          <w:szCs w:val="22"/>
        </w:rPr>
        <w:sym w:font="WP TypographicSymbols" w:char="003D"/>
      </w:r>
      <w:r w:rsidR="006E3EB1" w:rsidRPr="004A12C0">
        <w:rPr>
          <w:rFonts w:ascii="Arial" w:hAnsi="Arial" w:cs="Arial"/>
          <w:sz w:val="22"/>
          <w:szCs w:val="22"/>
        </w:rPr>
        <w:t>s Review of Temporary and Permanent Plant Modifications</w:t>
      </w:r>
      <w:r w:rsidR="00D72B28" w:rsidRPr="004A12C0">
        <w:rPr>
          <w:rFonts w:ascii="Arial" w:hAnsi="Arial" w:cs="Arial"/>
          <w:sz w:val="22"/>
          <w:szCs w:val="22"/>
        </w:rPr>
        <w:fldChar w:fldCharType="begin"/>
      </w:r>
      <w:proofErr w:type="spellStart"/>
      <w:proofErr w:type="gramStart"/>
      <w:r w:rsidR="006E3EB1" w:rsidRPr="004A12C0">
        <w:rPr>
          <w:rFonts w:ascii="Arial" w:hAnsi="Arial" w:cs="Arial"/>
          <w:sz w:val="22"/>
          <w:szCs w:val="22"/>
        </w:rPr>
        <w:instrText>tc</w:instrText>
      </w:r>
      <w:proofErr w:type="spellEnd"/>
      <w:proofErr w:type="gramEnd"/>
      <w:r w:rsidR="006E3EB1" w:rsidRPr="004A12C0">
        <w:rPr>
          <w:rFonts w:ascii="Arial" w:hAnsi="Arial" w:cs="Arial"/>
          <w:sz w:val="22"/>
          <w:szCs w:val="22"/>
        </w:rPr>
        <w:instrText xml:space="preserve"> \l2 "</w:instrText>
      </w:r>
      <w:bookmarkStart w:id="5" w:name="_Toc327256568"/>
      <w:r w:rsidR="006E3EB1" w:rsidRPr="004A12C0">
        <w:rPr>
          <w:rFonts w:ascii="Arial" w:hAnsi="Arial" w:cs="Arial"/>
          <w:sz w:val="22"/>
          <w:szCs w:val="22"/>
        </w:rPr>
        <w:instrText>(ISA-ENG-2) The NRC</w:instrText>
      </w:r>
      <w:r w:rsidR="00F57A3C" w:rsidRPr="004A12C0">
        <w:rPr>
          <w:rFonts w:ascii="Arial" w:hAnsi="Arial" w:cs="Arial"/>
          <w:sz w:val="22"/>
          <w:szCs w:val="22"/>
        </w:rPr>
        <w:instrText>’</w:instrText>
      </w:r>
      <w:r w:rsidR="006E3EB1" w:rsidRPr="004A12C0">
        <w:rPr>
          <w:rFonts w:ascii="Arial" w:hAnsi="Arial" w:cs="Arial"/>
          <w:sz w:val="22"/>
          <w:szCs w:val="22"/>
        </w:rPr>
        <w:instrText>s Review of Temporary and Permanent Plant Modifications</w:instrText>
      </w:r>
      <w:bookmarkEnd w:id="5"/>
      <w:r w:rsidR="00D72B28" w:rsidRPr="004A12C0">
        <w:rPr>
          <w:rFonts w:ascii="Arial" w:hAnsi="Arial" w:cs="Arial"/>
          <w:sz w:val="22"/>
          <w:szCs w:val="22"/>
        </w:rPr>
        <w:fldChar w:fldCharType="end"/>
      </w:r>
    </w:p>
    <w:p w:rsidR="002C0A3F"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4A12C0">
        <w:rPr>
          <w:rFonts w:ascii="Arial" w:hAnsi="Arial" w:cs="Arial"/>
          <w:b/>
          <w:sz w:val="22"/>
          <w:szCs w:val="22"/>
        </w:rPr>
        <w:t>PURPOSE:</w:t>
      </w:r>
      <w:r w:rsidRPr="004A12C0">
        <w:rPr>
          <w:rFonts w:ascii="Arial" w:hAnsi="Arial" w:cs="Arial"/>
          <w:b/>
          <w:sz w:val="22"/>
          <w:szCs w:val="22"/>
        </w:rPr>
        <w:tab/>
      </w:r>
      <w:r w:rsidRPr="004A12C0">
        <w:rPr>
          <w:rFonts w:ascii="Arial" w:hAnsi="Arial" w:cs="Arial"/>
          <w:sz w:val="22"/>
          <w:szCs w:val="22"/>
        </w:rPr>
        <w:tab/>
      </w:r>
      <w:r w:rsidR="006E3EB1" w:rsidRPr="004A12C0">
        <w:rPr>
          <w:rFonts w:ascii="Arial" w:hAnsi="Arial" w:cs="Arial"/>
          <w:sz w:val="22"/>
          <w:szCs w:val="22"/>
        </w:rPr>
        <w:t>The purpose of this activity is to acquaint you with the actions taken by the NRC in the review of both temporary and permanent plant modifications of power reactor facilities.  As a reactor engineering inspector, you will be required to understand how design changes resulting in hardware modifications or different operating requirements of a facility can potentially impact the plant</w:t>
      </w:r>
      <w:r w:rsidR="006E3EB1" w:rsidRPr="004A12C0">
        <w:rPr>
          <w:rFonts w:ascii="Arial" w:hAnsi="Arial" w:cs="Arial"/>
          <w:sz w:val="22"/>
          <w:szCs w:val="22"/>
        </w:rPr>
        <w:sym w:font="WP TypographicSymbols" w:char="003D"/>
      </w:r>
      <w:r w:rsidR="006E3EB1" w:rsidRPr="004A12C0">
        <w:rPr>
          <w:rFonts w:ascii="Arial" w:hAnsi="Arial" w:cs="Arial"/>
          <w:sz w:val="22"/>
          <w:szCs w:val="22"/>
        </w:rPr>
        <w:t xml:space="preserve">s design and licensing basis, as well as the performance capability of </w:t>
      </w:r>
      <w:r w:rsidR="00260148" w:rsidRPr="004A12C0">
        <w:rPr>
          <w:rFonts w:ascii="Arial" w:hAnsi="Arial" w:cs="Arial"/>
          <w:sz w:val="22"/>
          <w:szCs w:val="22"/>
        </w:rPr>
        <w:t xml:space="preserve">structures, </w:t>
      </w:r>
      <w:r w:rsidR="006E3EB1" w:rsidRPr="004A12C0">
        <w:rPr>
          <w:rFonts w:ascii="Arial" w:hAnsi="Arial" w:cs="Arial"/>
          <w:sz w:val="22"/>
          <w:szCs w:val="22"/>
        </w:rPr>
        <w:t>systems</w:t>
      </w:r>
      <w:r w:rsidR="002D5BB3" w:rsidRPr="004A12C0">
        <w:rPr>
          <w:rFonts w:ascii="Arial" w:hAnsi="Arial" w:cs="Arial"/>
          <w:sz w:val="22"/>
          <w:szCs w:val="22"/>
        </w:rPr>
        <w:t>,</w:t>
      </w:r>
      <w:r w:rsidR="006E3EB1" w:rsidRPr="004A12C0">
        <w:rPr>
          <w:rFonts w:ascii="Arial" w:hAnsi="Arial" w:cs="Arial"/>
          <w:sz w:val="22"/>
          <w:szCs w:val="22"/>
        </w:rPr>
        <w:t xml:space="preserve"> and components.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 xml:space="preserve">COMPETENCY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4A12C0">
        <w:rPr>
          <w:rFonts w:ascii="Arial" w:hAnsi="Arial" w:cs="Arial"/>
          <w:b/>
          <w:bCs/>
          <w:sz w:val="22"/>
          <w:szCs w:val="22"/>
        </w:rPr>
        <w:t>AREAS:</w:t>
      </w:r>
      <w:r w:rsidRPr="004A12C0">
        <w:rPr>
          <w:rFonts w:ascii="Arial" w:hAnsi="Arial" w:cs="Arial"/>
          <w:sz w:val="22"/>
          <w:szCs w:val="22"/>
        </w:rPr>
        <w:tab/>
      </w:r>
      <w:r w:rsidRPr="004A12C0">
        <w:rPr>
          <w:rFonts w:ascii="Arial" w:hAnsi="Arial" w:cs="Arial"/>
          <w:sz w:val="22"/>
          <w:szCs w:val="22"/>
        </w:rPr>
        <w:tab/>
        <w:t>INSPECTION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 xml:space="preserve">LEVEL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4A12C0">
        <w:rPr>
          <w:rFonts w:ascii="Arial" w:hAnsi="Arial" w:cs="Arial"/>
          <w:b/>
          <w:bCs/>
          <w:sz w:val="22"/>
          <w:szCs w:val="22"/>
        </w:rPr>
        <w:t>OF EFFORT:</w:t>
      </w:r>
      <w:r w:rsidRPr="004A12C0">
        <w:rPr>
          <w:rFonts w:ascii="Arial" w:hAnsi="Arial" w:cs="Arial"/>
          <w:sz w:val="22"/>
          <w:szCs w:val="22"/>
        </w:rPr>
        <w:tab/>
      </w:r>
      <w:r w:rsidR="00CF592C" w:rsidRPr="004A12C0">
        <w:rPr>
          <w:rFonts w:ascii="Arial" w:hAnsi="Arial" w:cs="Arial"/>
          <w:sz w:val="22"/>
          <w:szCs w:val="22"/>
        </w:rPr>
        <w:tab/>
      </w:r>
      <w:proofErr w:type="gramStart"/>
      <w:r w:rsidRPr="004A12C0">
        <w:rPr>
          <w:rFonts w:ascii="Arial" w:hAnsi="Arial" w:cs="Arial"/>
          <w:sz w:val="22"/>
          <w:szCs w:val="22"/>
        </w:rPr>
        <w:t>32  hours</w:t>
      </w:r>
      <w:proofErr w:type="gramEnd"/>
    </w:p>
    <w:p w:rsidR="002C0A3F"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E3EB1"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bCs/>
          <w:sz w:val="22"/>
          <w:szCs w:val="22"/>
        </w:rPr>
        <w:t>REFERENCES:</w:t>
      </w:r>
      <w:r w:rsidRPr="004A12C0">
        <w:rPr>
          <w:rFonts w:ascii="Arial" w:hAnsi="Arial" w:cs="Arial"/>
          <w:b/>
          <w:bCs/>
          <w:sz w:val="22"/>
          <w:szCs w:val="22"/>
        </w:rPr>
        <w:tab/>
      </w:r>
      <w:r w:rsidRPr="004A12C0">
        <w:rPr>
          <w:rFonts w:ascii="Arial" w:hAnsi="Arial" w:cs="Arial"/>
          <w:bCs/>
          <w:sz w:val="22"/>
          <w:szCs w:val="22"/>
        </w:rPr>
        <w:t>1.</w:t>
      </w:r>
      <w:r w:rsidRPr="004A12C0">
        <w:rPr>
          <w:rFonts w:ascii="Arial" w:hAnsi="Arial" w:cs="Arial"/>
          <w:b/>
          <w:bCs/>
          <w:sz w:val="22"/>
          <w:szCs w:val="22"/>
        </w:rPr>
        <w:tab/>
      </w:r>
      <w:r w:rsidR="006E3EB1" w:rsidRPr="004A12C0">
        <w:rPr>
          <w:rFonts w:ascii="Arial" w:hAnsi="Arial" w:cs="Arial"/>
          <w:sz w:val="22"/>
          <w:szCs w:val="22"/>
        </w:rPr>
        <w:t xml:space="preserve">NUREG-1397, </w:t>
      </w:r>
      <w:r w:rsidR="006E3EB1" w:rsidRPr="004A12C0">
        <w:rPr>
          <w:rFonts w:ascii="Arial" w:hAnsi="Arial" w:cs="Arial"/>
          <w:sz w:val="22"/>
          <w:szCs w:val="22"/>
        </w:rPr>
        <w:sym w:font="WP TypographicSymbols" w:char="0041"/>
      </w:r>
      <w:proofErr w:type="gramStart"/>
      <w:r w:rsidR="006E3EB1" w:rsidRPr="004A12C0">
        <w:rPr>
          <w:rFonts w:ascii="Arial" w:hAnsi="Arial" w:cs="Arial"/>
          <w:sz w:val="22"/>
          <w:szCs w:val="22"/>
        </w:rPr>
        <w:t>An</w:t>
      </w:r>
      <w:proofErr w:type="gramEnd"/>
      <w:r w:rsidR="006E3EB1" w:rsidRPr="004A12C0">
        <w:rPr>
          <w:rFonts w:ascii="Arial" w:hAnsi="Arial" w:cs="Arial"/>
          <w:sz w:val="22"/>
          <w:szCs w:val="22"/>
        </w:rPr>
        <w:t xml:space="preserve"> Assessment of Design Control Practices and Design Reconstitution Programs in the Nuclear Power Industry</w:t>
      </w:r>
      <w:r w:rsidR="006E3EB1" w:rsidRPr="004A12C0">
        <w:rPr>
          <w:rFonts w:ascii="Arial" w:hAnsi="Arial" w:cs="Arial"/>
          <w:sz w:val="22"/>
          <w:szCs w:val="22"/>
        </w:rPr>
        <w:sym w:font="WP TypographicSymbols" w:char="0040"/>
      </w:r>
    </w:p>
    <w:p w:rsidR="002D5BB3" w:rsidRPr="004A12C0" w:rsidRDefault="002D5BB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2D5BB3" w:rsidRPr="004A12C0" w:rsidRDefault="002D5BB3" w:rsidP="00097987">
      <w:pPr>
        <w:widowControl/>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NEI 96-07, Revision 1, </w:t>
      </w:r>
      <w:r w:rsidRPr="004A12C0">
        <w:rPr>
          <w:rFonts w:ascii="Arial" w:hAnsi="Arial" w:cs="Arial"/>
          <w:sz w:val="22"/>
          <w:szCs w:val="22"/>
        </w:rPr>
        <w:sym w:font="WP TypographicSymbols" w:char="0041"/>
      </w:r>
      <w:r w:rsidRPr="004A12C0">
        <w:rPr>
          <w:rFonts w:ascii="Arial" w:hAnsi="Arial" w:cs="Arial"/>
          <w:sz w:val="22"/>
          <w:szCs w:val="22"/>
        </w:rPr>
        <w:t>Guidelines for 10 CFR 50.59 Implementation</w:t>
      </w:r>
      <w:r w:rsidRPr="004A12C0">
        <w:rPr>
          <w:rFonts w:ascii="Arial" w:hAnsi="Arial" w:cs="Arial"/>
          <w:sz w:val="22"/>
          <w:szCs w:val="22"/>
        </w:rPr>
        <w:sym w:font="WP TypographicSymbols" w:char="0040"/>
      </w:r>
    </w:p>
    <w:p w:rsidR="002D5BB3" w:rsidRPr="004A12C0" w:rsidRDefault="002D5BB3" w:rsidP="00097987">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E3EB1" w:rsidRPr="004A12C0" w:rsidRDefault="002D5BB3" w:rsidP="00097987">
      <w:pPr>
        <w:widowControl/>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IP 71111.17, </w:t>
      </w:r>
      <w:r w:rsidRPr="004A12C0">
        <w:rPr>
          <w:rFonts w:ascii="Arial" w:hAnsi="Arial" w:cs="Arial"/>
          <w:sz w:val="22"/>
          <w:szCs w:val="22"/>
        </w:rPr>
        <w:sym w:font="WP TypographicSymbols" w:char="0041"/>
      </w:r>
      <w:r w:rsidRPr="004A12C0">
        <w:rPr>
          <w:rFonts w:ascii="Arial" w:hAnsi="Arial" w:cs="Arial"/>
          <w:sz w:val="22"/>
          <w:szCs w:val="22"/>
        </w:rPr>
        <w:t>Evaluations of Changes, Tests, or Experiments and Permanent Plant Modifications</w:t>
      </w:r>
      <w:r w:rsidR="006E3EB1" w:rsidRPr="004A12C0">
        <w:rPr>
          <w:rFonts w:ascii="Arial" w:hAnsi="Arial" w:cs="Arial"/>
          <w:sz w:val="22"/>
          <w:szCs w:val="22"/>
        </w:rPr>
        <w:sym w:font="WP TypographicSymbols" w:char="0040"/>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IP 71111.</w:t>
      </w:r>
      <w:r w:rsidR="004A2C40" w:rsidRPr="004A12C0">
        <w:rPr>
          <w:rFonts w:ascii="Arial" w:hAnsi="Arial" w:cs="Arial"/>
          <w:sz w:val="22"/>
          <w:szCs w:val="22"/>
        </w:rPr>
        <w:t>18</w:t>
      </w:r>
      <w:r w:rsidRPr="004A12C0">
        <w:rPr>
          <w:rFonts w:ascii="Arial" w:hAnsi="Arial" w:cs="Arial"/>
          <w:sz w:val="22"/>
          <w:szCs w:val="22"/>
        </w:rPr>
        <w:t xml:space="preserve">, </w:t>
      </w:r>
      <w:r w:rsidRPr="004A12C0">
        <w:rPr>
          <w:rFonts w:ascii="Arial" w:hAnsi="Arial" w:cs="Arial"/>
          <w:sz w:val="22"/>
          <w:szCs w:val="22"/>
        </w:rPr>
        <w:sym w:font="WP TypographicSymbols" w:char="0041"/>
      </w:r>
      <w:r w:rsidRPr="004A12C0">
        <w:rPr>
          <w:rFonts w:ascii="Arial" w:hAnsi="Arial" w:cs="Arial"/>
          <w:sz w:val="22"/>
          <w:szCs w:val="22"/>
        </w:rPr>
        <w:t>Plant Modifications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C0A3F"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EVALUATION</w:t>
      </w:r>
    </w:p>
    <w:p w:rsidR="006E3EB1"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4A12C0">
        <w:rPr>
          <w:rFonts w:ascii="Arial" w:hAnsi="Arial" w:cs="Arial"/>
          <w:b/>
          <w:bCs/>
          <w:sz w:val="22"/>
          <w:szCs w:val="22"/>
        </w:rPr>
        <w:t>CRITERIA:</w:t>
      </w:r>
      <w:r w:rsidRPr="004A12C0">
        <w:rPr>
          <w:rFonts w:ascii="Arial" w:hAnsi="Arial" w:cs="Arial"/>
          <w:b/>
          <w:bCs/>
          <w:sz w:val="22"/>
          <w:szCs w:val="22"/>
        </w:rPr>
        <w:tab/>
      </w:r>
      <w:r w:rsidRPr="004A12C0">
        <w:rPr>
          <w:rFonts w:ascii="Arial" w:hAnsi="Arial" w:cs="Arial"/>
          <w:b/>
          <w:bCs/>
          <w:sz w:val="22"/>
          <w:szCs w:val="22"/>
        </w:rPr>
        <w:tab/>
      </w:r>
      <w:r w:rsidR="006E3EB1" w:rsidRPr="004A12C0">
        <w:rPr>
          <w:rFonts w:ascii="Arial" w:hAnsi="Arial" w:cs="Arial"/>
          <w:sz w:val="22"/>
          <w:szCs w:val="22"/>
        </w:rPr>
        <w:t>Upon completion of the tasks in this guide, you will be asked to demonstrate your understanding of permanent and temporary plant modifications and the NRC</w:t>
      </w:r>
      <w:r w:rsidR="006E3EB1" w:rsidRPr="004A12C0">
        <w:rPr>
          <w:rFonts w:ascii="Arial" w:hAnsi="Arial" w:cs="Arial"/>
          <w:sz w:val="22"/>
          <w:szCs w:val="22"/>
        </w:rPr>
        <w:sym w:font="WP TypographicSymbols" w:char="003D"/>
      </w:r>
      <w:r w:rsidR="006E3EB1" w:rsidRPr="004A12C0">
        <w:rPr>
          <w:rFonts w:ascii="Arial" w:hAnsi="Arial" w:cs="Arial"/>
          <w:sz w:val="22"/>
          <w:szCs w:val="22"/>
        </w:rPr>
        <w:t>s continuing role in monitoring design changes to power reactor facilities through the review of these types of modifications by successfully performing the following:</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State the NRC</w:t>
      </w:r>
      <w:r w:rsidRPr="004A12C0">
        <w:rPr>
          <w:rFonts w:ascii="Arial" w:hAnsi="Arial" w:cs="Arial"/>
          <w:sz w:val="22"/>
          <w:szCs w:val="22"/>
        </w:rPr>
        <w:sym w:font="WP TypographicSymbols" w:char="003D"/>
      </w:r>
      <w:r w:rsidRPr="004A12C0">
        <w:rPr>
          <w:rFonts w:ascii="Arial" w:hAnsi="Arial" w:cs="Arial"/>
          <w:sz w:val="22"/>
          <w:szCs w:val="22"/>
        </w:rPr>
        <w:t>s inspection objectives for the reviews of both permanent and temporary plant modifications and indicate why they are important.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the typical format of both permanent and temporary modifications (including the major sections and the purpose of each).</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624F6" w:rsidRPr="00097987" w:rsidRDefault="006E3EB1" w:rsidP="00097987">
      <w:pPr>
        <w:widowControl/>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pPr>
      <w:r w:rsidRPr="00097987">
        <w:rPr>
          <w:rFonts w:ascii="Arial" w:hAnsi="Arial" w:cs="Arial"/>
          <w:sz w:val="22"/>
          <w:szCs w:val="22"/>
        </w:rPr>
        <w:t>Discuss how licensees control modifications both before and after implementation, including affected design documents and plant procedures.</w:t>
      </w:r>
      <w:r w:rsidR="003624F6" w:rsidRPr="00097987">
        <w:rPr>
          <w:rFonts w:ascii="Arial" w:hAnsi="Arial" w:cs="Arial"/>
          <w:sz w:val="22"/>
          <w:szCs w:val="22"/>
        </w:rPr>
        <w:br w:type="page"/>
      </w: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Define the following terms: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configuration management</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current licensing basis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 basis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design-basis document</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 change</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 control</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 margin</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 output</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engineering design bases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essential design documents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fully documented and auditable design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Justify why the NRC is concerned about agreement between the design change of a modification and the safety evaluation contained in the modification package.  Be able to address the outside design basis and requirements for a license amendment for a design change.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State at least five of the types of changes that comprise the category </w:t>
      </w:r>
      <w:r w:rsidRPr="004A12C0">
        <w:rPr>
          <w:rFonts w:ascii="Arial" w:hAnsi="Arial" w:cs="Arial"/>
          <w:sz w:val="22"/>
          <w:szCs w:val="22"/>
        </w:rPr>
        <w:sym w:font="WP TypographicSymbols" w:char="0041"/>
      </w:r>
      <w:r w:rsidRPr="004A12C0">
        <w:rPr>
          <w:rFonts w:ascii="Arial" w:hAnsi="Arial" w:cs="Arial"/>
          <w:sz w:val="22"/>
          <w:szCs w:val="22"/>
        </w:rPr>
        <w:t>permanent plant modifications</w:t>
      </w:r>
      <w:r w:rsidRPr="004A12C0">
        <w:rPr>
          <w:rFonts w:ascii="Arial" w:hAnsi="Arial" w:cs="Arial"/>
          <w:sz w:val="22"/>
          <w:szCs w:val="22"/>
        </w:rPr>
        <w:sym w:font="WP TypographicSymbols" w:char="0040"/>
      </w:r>
      <w:r w:rsidRPr="004A12C0">
        <w:rPr>
          <w:rFonts w:ascii="Arial" w:hAnsi="Arial" w:cs="Arial"/>
          <w:sz w:val="22"/>
          <w:szCs w:val="22"/>
        </w:rPr>
        <w:t xml:space="preserve"> and the reason for the inclusion of each one.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State at least five of the types of changes that comprise the category </w:t>
      </w:r>
      <w:r w:rsidRPr="004A12C0">
        <w:rPr>
          <w:rFonts w:ascii="Arial" w:hAnsi="Arial" w:cs="Arial"/>
          <w:sz w:val="22"/>
          <w:szCs w:val="22"/>
        </w:rPr>
        <w:sym w:font="WP TypographicSymbols" w:char="0041"/>
      </w:r>
      <w:r w:rsidRPr="004A12C0">
        <w:rPr>
          <w:rFonts w:ascii="Arial" w:hAnsi="Arial" w:cs="Arial"/>
          <w:sz w:val="22"/>
          <w:szCs w:val="22"/>
        </w:rPr>
        <w:t>temporary plant modifications</w:t>
      </w:r>
      <w:r w:rsidRPr="004A12C0">
        <w:rPr>
          <w:rFonts w:ascii="Arial" w:hAnsi="Arial" w:cs="Arial"/>
          <w:sz w:val="22"/>
          <w:szCs w:val="22"/>
        </w:rPr>
        <w:sym w:font="WP TypographicSymbols" w:char="0040"/>
      </w:r>
      <w:r w:rsidRPr="004A12C0">
        <w:rPr>
          <w:rFonts w:ascii="Arial" w:hAnsi="Arial" w:cs="Arial"/>
          <w:sz w:val="22"/>
          <w:szCs w:val="22"/>
        </w:rPr>
        <w:t xml:space="preserve"> and the reason for the inclusion of each one.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State which Reactor Oversight Program cornerstones are verified by the independent reviews of permanent and temporary plant modifications.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List the following:</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types of design documents that may be affected by modifications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types of plant procedures that could be affected by modifications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bCs/>
          <w:sz w:val="22"/>
          <w:szCs w:val="22"/>
        </w:rPr>
        <w:t>TASKS:</w:t>
      </w:r>
      <w:r w:rsidRPr="004A12C0">
        <w:rPr>
          <w:rFonts w:ascii="Arial" w:hAnsi="Arial" w:cs="Arial"/>
          <w:b/>
          <w:bCs/>
          <w:sz w:val="22"/>
          <w:szCs w:val="22"/>
        </w:rPr>
        <w:tab/>
      </w:r>
      <w:r w:rsidRPr="004A12C0">
        <w:rPr>
          <w:rFonts w:ascii="Arial" w:hAnsi="Arial" w:cs="Arial"/>
          <w:b/>
          <w:bCs/>
          <w:sz w:val="22"/>
          <w:szCs w:val="22"/>
        </w:rPr>
        <w:tab/>
      </w:r>
      <w:r w:rsidRPr="004A12C0">
        <w:rPr>
          <w:rFonts w:ascii="Arial" w:hAnsi="Arial" w:cs="Arial"/>
          <w:sz w:val="22"/>
          <w:szCs w:val="22"/>
        </w:rPr>
        <w:t>1.</w:t>
      </w:r>
      <w:r w:rsidRPr="004A12C0">
        <w:rPr>
          <w:rFonts w:ascii="Arial" w:hAnsi="Arial" w:cs="Arial"/>
          <w:sz w:val="22"/>
          <w:szCs w:val="22"/>
        </w:rPr>
        <w:tab/>
        <w:t>Read the references in sufficient detail to perform adequately in accordance with the requirements of the evaluation criteria.</w:t>
      </w:r>
    </w:p>
    <w:p w:rsidR="00C018A8" w:rsidRPr="004A12C0" w:rsidRDefault="00C018A8" w:rsidP="00097987">
      <w:pPr>
        <w:widowControl/>
        <w:autoSpaceDE/>
        <w:autoSpaceDN/>
        <w:adjustRightInd/>
        <w:rPr>
          <w:rFonts w:ascii="Arial" w:hAnsi="Arial" w:cs="Arial"/>
          <w:sz w:val="22"/>
          <w:szCs w:val="22"/>
        </w:rPr>
      </w:pPr>
    </w:p>
    <w:p w:rsidR="006E3EB1" w:rsidRPr="004A12C0" w:rsidRDefault="006E3EB1" w:rsidP="00097987">
      <w:pPr>
        <w:numPr>
          <w:ilvl w:val="0"/>
          <w:numId w:val="1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Meet with your supervisor, or the person designated to be your resource for this activity, and discuss the answers to the questions listed under the evaluation criteria.</w:t>
      </w:r>
    </w:p>
    <w:p w:rsidR="002C0A3F"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C4557"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sz w:val="22"/>
          <w:szCs w:val="22"/>
        </w:rPr>
        <w:t>DOCUMENTATION:</w:t>
      </w:r>
      <w:r w:rsidRPr="004A12C0">
        <w:rPr>
          <w:rFonts w:ascii="Arial" w:hAnsi="Arial" w:cs="Arial"/>
          <w:sz w:val="22"/>
          <w:szCs w:val="22"/>
        </w:rPr>
        <w:tab/>
      </w:r>
      <w:r w:rsidR="00E44E97">
        <w:rPr>
          <w:rFonts w:ascii="Arial" w:hAnsi="Arial" w:cs="Arial"/>
          <w:sz w:val="22"/>
          <w:szCs w:val="22"/>
        </w:rPr>
        <w:tab/>
      </w:r>
      <w:r w:rsidR="006E3EB1" w:rsidRPr="004A12C0">
        <w:rPr>
          <w:rFonts w:ascii="Arial" w:hAnsi="Arial" w:cs="Arial"/>
          <w:sz w:val="22"/>
          <w:szCs w:val="22"/>
        </w:rPr>
        <w:t>Engineering Proficiency-Level Qualification Signature Card Item ISA-ENG-2</w:t>
      </w:r>
      <w:r w:rsidR="005C4557" w:rsidRPr="004A12C0">
        <w:rPr>
          <w:rFonts w:ascii="Arial" w:hAnsi="Arial" w:cs="Arial"/>
          <w:sz w:val="22"/>
          <w:szCs w:val="22"/>
        </w:rPr>
        <w:br w:type="page"/>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p>
    <w:p w:rsidR="006E3EB1" w:rsidRPr="004A12C0" w:rsidRDefault="006E3EB1" w:rsidP="00A70E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4A12C0">
        <w:rPr>
          <w:rFonts w:ascii="Arial" w:hAnsi="Arial" w:cs="Arial"/>
          <w:b/>
          <w:bCs/>
          <w:sz w:val="22"/>
          <w:szCs w:val="22"/>
        </w:rPr>
        <w:t>Engineering Individual Study Activity</w:t>
      </w:r>
    </w:p>
    <w:p w:rsidR="002C0A3F" w:rsidRPr="004A12C0"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F57A3C"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4A12C0">
        <w:rPr>
          <w:rFonts w:ascii="Arial" w:hAnsi="Arial" w:cs="Arial"/>
          <w:b/>
          <w:bCs/>
          <w:sz w:val="22"/>
          <w:szCs w:val="22"/>
        </w:rPr>
        <w:t>TOPIC:</w:t>
      </w:r>
      <w:r w:rsidRPr="004A12C0">
        <w:rPr>
          <w:rFonts w:ascii="Arial" w:hAnsi="Arial" w:cs="Arial"/>
          <w:b/>
          <w:bCs/>
          <w:sz w:val="22"/>
          <w:szCs w:val="22"/>
        </w:rPr>
        <w:tab/>
      </w:r>
      <w:r w:rsidRPr="004A12C0">
        <w:rPr>
          <w:rFonts w:ascii="Arial" w:hAnsi="Arial" w:cs="Arial"/>
          <w:b/>
          <w:bCs/>
          <w:sz w:val="22"/>
          <w:szCs w:val="22"/>
        </w:rPr>
        <w:tab/>
      </w:r>
      <w:r w:rsidR="00E44E97">
        <w:rPr>
          <w:rFonts w:ascii="Arial" w:hAnsi="Arial" w:cs="Arial"/>
          <w:b/>
          <w:bCs/>
          <w:sz w:val="22"/>
          <w:szCs w:val="22"/>
        </w:rPr>
        <w:tab/>
      </w:r>
      <w:r w:rsidR="006E3EB1" w:rsidRPr="004A12C0">
        <w:rPr>
          <w:rFonts w:ascii="Arial" w:hAnsi="Arial" w:cs="Arial"/>
          <w:sz w:val="22"/>
          <w:szCs w:val="22"/>
        </w:rPr>
        <w:t>(ISA-ENG-3) Evaluations of Changes, Tests, and Experiments (10 CFR 50.59)</w:t>
      </w:r>
      <w:r w:rsidR="00F57A3C" w:rsidRPr="004A12C0">
        <w:rPr>
          <w:rFonts w:ascii="Arial" w:hAnsi="Arial" w:cs="Arial"/>
          <w:sz w:val="22"/>
          <w:szCs w:val="22"/>
        </w:rPr>
        <w:t xml:space="preserve"> </w:t>
      </w:r>
      <w:r w:rsidR="00D72B28" w:rsidRPr="004A12C0">
        <w:rPr>
          <w:rFonts w:ascii="Arial" w:hAnsi="Arial" w:cs="Arial"/>
          <w:sz w:val="22"/>
          <w:szCs w:val="22"/>
        </w:rPr>
        <w:fldChar w:fldCharType="begin"/>
      </w:r>
      <w:proofErr w:type="spellStart"/>
      <w:proofErr w:type="gramStart"/>
      <w:r w:rsidR="00F57A3C" w:rsidRPr="004A12C0">
        <w:rPr>
          <w:rFonts w:ascii="Arial" w:hAnsi="Arial" w:cs="Arial"/>
          <w:sz w:val="22"/>
          <w:szCs w:val="22"/>
        </w:rPr>
        <w:instrText>tc</w:instrText>
      </w:r>
      <w:proofErr w:type="spellEnd"/>
      <w:proofErr w:type="gramEnd"/>
      <w:r w:rsidR="00F57A3C" w:rsidRPr="004A12C0">
        <w:rPr>
          <w:rFonts w:ascii="Arial" w:hAnsi="Arial" w:cs="Arial"/>
          <w:sz w:val="22"/>
          <w:szCs w:val="22"/>
        </w:rPr>
        <w:instrText xml:space="preserve"> \l2 "</w:instrText>
      </w:r>
      <w:bookmarkStart w:id="6" w:name="_Toc327256569"/>
      <w:r w:rsidR="00F57A3C" w:rsidRPr="004A12C0">
        <w:rPr>
          <w:rFonts w:ascii="Arial" w:hAnsi="Arial" w:cs="Arial"/>
          <w:sz w:val="22"/>
          <w:szCs w:val="22"/>
        </w:rPr>
        <w:instrText>(ISA-ENG-3) Evaluations of Changes, Tests, and Experiments (10 CFR 50.59)</w:instrText>
      </w:r>
      <w:bookmarkEnd w:id="6"/>
      <w:r w:rsidR="00D72B28" w:rsidRPr="004A12C0">
        <w:rPr>
          <w:rFonts w:ascii="Arial" w:hAnsi="Arial" w:cs="Arial"/>
          <w:sz w:val="22"/>
          <w:szCs w:val="22"/>
        </w:rPr>
        <w:fldChar w:fldCharType="end"/>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2C0A3F"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4A12C0">
        <w:rPr>
          <w:rFonts w:ascii="Arial" w:hAnsi="Arial" w:cs="Arial"/>
          <w:b/>
          <w:sz w:val="22"/>
          <w:szCs w:val="22"/>
        </w:rPr>
        <w:t>PURPOSE:</w:t>
      </w:r>
      <w:r w:rsidRPr="004A12C0">
        <w:rPr>
          <w:rFonts w:ascii="Arial" w:hAnsi="Arial" w:cs="Arial"/>
          <w:b/>
          <w:sz w:val="22"/>
          <w:szCs w:val="22"/>
        </w:rPr>
        <w:tab/>
      </w:r>
      <w:r w:rsidRPr="004A12C0">
        <w:rPr>
          <w:rFonts w:ascii="Arial" w:hAnsi="Arial" w:cs="Arial"/>
          <w:sz w:val="22"/>
          <w:szCs w:val="22"/>
        </w:rPr>
        <w:tab/>
      </w:r>
      <w:r w:rsidR="006E3EB1" w:rsidRPr="004A12C0">
        <w:rPr>
          <w:rFonts w:ascii="Arial" w:hAnsi="Arial" w:cs="Arial"/>
          <w:sz w:val="22"/>
          <w:szCs w:val="22"/>
        </w:rPr>
        <w:t>The purpose of this activity is to acquaint you with how to review safety evaluations that are used to determine if the power reactor facility change, test, or experiment requires NRC approval before implementation.  As a reactor engineering inspector, you will be required to understand how design changes resulting in hardware modifications or different operating requirements of a facility can potentially impact the plant</w:t>
      </w:r>
      <w:r w:rsidR="006E3EB1" w:rsidRPr="004A12C0">
        <w:rPr>
          <w:rFonts w:ascii="Arial" w:hAnsi="Arial" w:cs="Arial"/>
          <w:sz w:val="22"/>
          <w:szCs w:val="22"/>
        </w:rPr>
        <w:sym w:font="WP TypographicSymbols" w:char="003D"/>
      </w:r>
      <w:r w:rsidR="006E3EB1" w:rsidRPr="004A12C0">
        <w:rPr>
          <w:rFonts w:ascii="Arial" w:hAnsi="Arial" w:cs="Arial"/>
          <w:sz w:val="22"/>
          <w:szCs w:val="22"/>
        </w:rPr>
        <w:t>s design and licensing basis, as well as the performance capability of safety systems and components.</w:t>
      </w:r>
    </w:p>
    <w:p w:rsidR="002C0A3F"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4A12C0">
        <w:rPr>
          <w:rFonts w:ascii="Arial" w:hAnsi="Arial" w:cs="Arial"/>
          <w:sz w:val="22"/>
          <w:szCs w:val="22"/>
        </w:rPr>
        <w:t xml:space="preserve">The purpose of this activity is to do the following:  </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1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Familiarize you with the NRC regulations governing changes, tests, and experiments for commercial nuclear power facilities.</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1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Enable you to demonstrate an ability to conduct an inspection under 10 CFR 50.59, </w:t>
      </w:r>
      <w:r w:rsidRPr="004A12C0">
        <w:rPr>
          <w:rFonts w:ascii="Arial" w:hAnsi="Arial" w:cs="Arial"/>
          <w:sz w:val="22"/>
          <w:szCs w:val="22"/>
        </w:rPr>
        <w:sym w:font="WP TypographicSymbols" w:char="0041"/>
      </w:r>
      <w:r w:rsidRPr="004A12C0">
        <w:rPr>
          <w:rFonts w:ascii="Arial" w:hAnsi="Arial" w:cs="Arial"/>
          <w:sz w:val="22"/>
          <w:szCs w:val="22"/>
        </w:rPr>
        <w:t>Changes, Tests, and Experiments,</w:t>
      </w:r>
      <w:r w:rsidRPr="004A12C0">
        <w:rPr>
          <w:rFonts w:ascii="Arial" w:hAnsi="Arial" w:cs="Arial"/>
          <w:sz w:val="22"/>
          <w:szCs w:val="22"/>
        </w:rPr>
        <w:sym w:font="WP TypographicSymbols" w:char="0040"/>
      </w:r>
      <w:r w:rsidRPr="004A12C0">
        <w:rPr>
          <w:rFonts w:ascii="Arial" w:hAnsi="Arial" w:cs="Arial"/>
          <w:sz w:val="22"/>
          <w:szCs w:val="22"/>
        </w:rPr>
        <w:t xml:space="preserve"> in accordance with IP 71111.</w:t>
      </w:r>
      <w:r w:rsidR="005C51D9" w:rsidRPr="004A12C0">
        <w:rPr>
          <w:rFonts w:ascii="Arial" w:hAnsi="Arial" w:cs="Arial"/>
          <w:sz w:val="22"/>
          <w:szCs w:val="22"/>
        </w:rPr>
        <w:t>17</w:t>
      </w:r>
      <w:r w:rsidRPr="004A12C0">
        <w:rPr>
          <w:rFonts w:ascii="Arial" w:hAnsi="Arial" w:cs="Arial"/>
          <w:sz w:val="22"/>
          <w:szCs w:val="22"/>
        </w:rPr>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C0A3F"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COMPETENCY</w:t>
      </w:r>
    </w:p>
    <w:p w:rsidR="006E3EB1"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AREA:</w:t>
      </w:r>
      <w:r w:rsidRPr="004A12C0">
        <w:rPr>
          <w:rFonts w:ascii="Arial" w:hAnsi="Arial" w:cs="Arial"/>
          <w:b/>
          <w:bCs/>
          <w:sz w:val="22"/>
          <w:szCs w:val="22"/>
        </w:rPr>
        <w:tab/>
      </w:r>
      <w:r w:rsidRPr="004A12C0">
        <w:rPr>
          <w:rFonts w:ascii="Arial" w:hAnsi="Arial" w:cs="Arial"/>
          <w:b/>
          <w:bCs/>
          <w:sz w:val="22"/>
          <w:szCs w:val="22"/>
        </w:rPr>
        <w:tab/>
      </w:r>
      <w:r w:rsidRPr="004A12C0">
        <w:rPr>
          <w:rFonts w:ascii="Arial" w:hAnsi="Arial" w:cs="Arial"/>
          <w:b/>
          <w:bCs/>
          <w:sz w:val="22"/>
          <w:szCs w:val="22"/>
        </w:rPr>
        <w:tab/>
      </w:r>
      <w:r w:rsidR="006E3EB1" w:rsidRPr="004A12C0">
        <w:rPr>
          <w:rFonts w:ascii="Arial" w:hAnsi="Arial" w:cs="Arial"/>
          <w:sz w:val="22"/>
          <w:szCs w:val="22"/>
        </w:rPr>
        <w:t>INSPECTION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 xml:space="preserve">LEVEL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4A12C0">
        <w:rPr>
          <w:rFonts w:ascii="Arial" w:hAnsi="Arial" w:cs="Arial"/>
          <w:b/>
          <w:bCs/>
          <w:sz w:val="22"/>
          <w:szCs w:val="22"/>
        </w:rPr>
        <w:t>OF EFFORT:</w:t>
      </w:r>
      <w:r w:rsidRPr="004A12C0">
        <w:rPr>
          <w:rFonts w:ascii="Arial" w:hAnsi="Arial" w:cs="Arial"/>
          <w:sz w:val="22"/>
          <w:szCs w:val="22"/>
        </w:rPr>
        <w:tab/>
      </w:r>
      <w:r w:rsidR="00CF592C" w:rsidRPr="004A12C0">
        <w:rPr>
          <w:rFonts w:ascii="Arial" w:hAnsi="Arial" w:cs="Arial"/>
          <w:sz w:val="22"/>
          <w:szCs w:val="22"/>
        </w:rPr>
        <w:tab/>
      </w:r>
      <w:r w:rsidRPr="004A12C0">
        <w:rPr>
          <w:rFonts w:ascii="Arial" w:hAnsi="Arial" w:cs="Arial"/>
          <w:sz w:val="22"/>
          <w:szCs w:val="22"/>
        </w:rPr>
        <w:t>24 hours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4A12C0">
        <w:rPr>
          <w:rFonts w:ascii="Arial" w:hAnsi="Arial" w:cs="Arial"/>
          <w:b/>
          <w:bCs/>
          <w:sz w:val="22"/>
          <w:szCs w:val="22"/>
        </w:rPr>
        <w:t>REFERENCES:</w:t>
      </w:r>
      <w:r w:rsidRPr="004A12C0">
        <w:rPr>
          <w:rFonts w:ascii="Arial" w:hAnsi="Arial" w:cs="Arial"/>
          <w:b/>
          <w:bCs/>
          <w:sz w:val="22"/>
          <w:szCs w:val="22"/>
        </w:rPr>
        <w:tab/>
      </w:r>
      <w:r w:rsidRPr="004A12C0">
        <w:rPr>
          <w:rFonts w:ascii="Arial" w:hAnsi="Arial" w:cs="Arial"/>
          <w:sz w:val="22"/>
          <w:szCs w:val="22"/>
        </w:rPr>
        <w:t>1.</w:t>
      </w:r>
      <w:r w:rsidRPr="004A12C0">
        <w:rPr>
          <w:rFonts w:ascii="Arial" w:hAnsi="Arial" w:cs="Arial"/>
          <w:sz w:val="22"/>
          <w:szCs w:val="22"/>
        </w:rPr>
        <w:tab/>
        <w:t xml:space="preserve">10 CFR 50.59, </w:t>
      </w:r>
      <w:r w:rsidRPr="004A12C0">
        <w:rPr>
          <w:rFonts w:ascii="Arial" w:hAnsi="Arial" w:cs="Arial"/>
          <w:sz w:val="22"/>
          <w:szCs w:val="22"/>
        </w:rPr>
        <w:sym w:font="WP TypographicSymbols" w:char="0041"/>
      </w:r>
      <w:r w:rsidRPr="004A12C0">
        <w:rPr>
          <w:rFonts w:ascii="Arial" w:hAnsi="Arial" w:cs="Arial"/>
          <w:sz w:val="22"/>
          <w:szCs w:val="22"/>
        </w:rPr>
        <w:t>Changes, Tests, and Experiments</w:t>
      </w:r>
      <w:r w:rsidRPr="004A12C0">
        <w:rPr>
          <w:rFonts w:ascii="Arial" w:hAnsi="Arial" w:cs="Arial"/>
          <w:sz w:val="22"/>
          <w:szCs w:val="22"/>
        </w:rPr>
        <w:sym w:font="WP TypographicSymbols" w:char="0040"/>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1.187, </w:t>
      </w:r>
      <w:r w:rsidRPr="004A12C0">
        <w:rPr>
          <w:rFonts w:ascii="Arial" w:hAnsi="Arial" w:cs="Arial"/>
          <w:sz w:val="22"/>
          <w:szCs w:val="22"/>
        </w:rPr>
        <w:sym w:font="WP TypographicSymbols" w:char="0041"/>
      </w:r>
      <w:r w:rsidRPr="004A12C0">
        <w:rPr>
          <w:rFonts w:ascii="Arial" w:hAnsi="Arial" w:cs="Arial"/>
          <w:sz w:val="22"/>
          <w:szCs w:val="22"/>
        </w:rPr>
        <w:t>Guidance for Implementation of 10 CFR 50.59, Changes, Tests, and Experiments,</w:t>
      </w:r>
      <w:r w:rsidRPr="004A12C0">
        <w:rPr>
          <w:rFonts w:ascii="Arial" w:hAnsi="Arial" w:cs="Arial"/>
          <w:sz w:val="22"/>
          <w:szCs w:val="22"/>
        </w:rPr>
        <w:sym w:font="WP TypographicSymbols" w:char="0040"/>
      </w:r>
      <w:r w:rsidRPr="004A12C0">
        <w:rPr>
          <w:rFonts w:ascii="Arial" w:hAnsi="Arial" w:cs="Arial"/>
          <w:sz w:val="22"/>
          <w:szCs w:val="22"/>
        </w:rPr>
        <w:t xml:space="preserve"> November 2000</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NEI 96-07, Revision 1, </w:t>
      </w:r>
      <w:r w:rsidRPr="004A12C0">
        <w:rPr>
          <w:rFonts w:ascii="Arial" w:hAnsi="Arial" w:cs="Arial"/>
          <w:sz w:val="22"/>
          <w:szCs w:val="22"/>
        </w:rPr>
        <w:sym w:font="WP TypographicSymbols" w:char="0041"/>
      </w:r>
      <w:r w:rsidRPr="004A12C0">
        <w:rPr>
          <w:rFonts w:ascii="Arial" w:hAnsi="Arial" w:cs="Arial"/>
          <w:sz w:val="22"/>
          <w:szCs w:val="22"/>
        </w:rPr>
        <w:t>Guidelines for 10 CFR 50.59 Implementation</w:t>
      </w:r>
      <w:r w:rsidRPr="004A12C0">
        <w:rPr>
          <w:rFonts w:ascii="Arial" w:hAnsi="Arial" w:cs="Arial"/>
          <w:sz w:val="22"/>
          <w:szCs w:val="22"/>
        </w:rPr>
        <w:sym w:font="WP TypographicSymbols" w:char="0040"/>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Inspection Manual Part 9900, 10 CFR Guidance 50.59.CFR</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Regulatory Issue Summary (RIS) 2001-03, </w:t>
      </w:r>
      <w:r w:rsidRPr="004A12C0">
        <w:rPr>
          <w:rFonts w:ascii="Arial" w:hAnsi="Arial" w:cs="Arial"/>
          <w:sz w:val="22"/>
          <w:szCs w:val="22"/>
        </w:rPr>
        <w:sym w:font="WP TypographicSymbols" w:char="0041"/>
      </w:r>
      <w:r w:rsidRPr="004A12C0">
        <w:rPr>
          <w:rFonts w:ascii="Arial" w:hAnsi="Arial" w:cs="Arial"/>
          <w:sz w:val="22"/>
          <w:szCs w:val="22"/>
        </w:rPr>
        <w:t>Changes, Tests, and Experiments</w:t>
      </w:r>
      <w:r w:rsidRPr="004A12C0">
        <w:rPr>
          <w:rFonts w:ascii="Arial" w:hAnsi="Arial" w:cs="Arial"/>
          <w:sz w:val="22"/>
          <w:szCs w:val="22"/>
        </w:rPr>
        <w:sym w:font="WP TypographicSymbols" w:char="0040"/>
      </w:r>
    </w:p>
    <w:p w:rsidR="00A6681A" w:rsidRPr="004A12C0" w:rsidRDefault="00A6681A"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RIS 2001-09, </w:t>
      </w:r>
      <w:r w:rsidRPr="004A12C0">
        <w:rPr>
          <w:rFonts w:ascii="Arial" w:hAnsi="Arial" w:cs="Arial"/>
          <w:sz w:val="22"/>
          <w:szCs w:val="22"/>
        </w:rPr>
        <w:sym w:font="WP TypographicSymbols" w:char="0041"/>
      </w:r>
      <w:r w:rsidRPr="004A12C0">
        <w:rPr>
          <w:rFonts w:ascii="Arial" w:hAnsi="Arial" w:cs="Arial"/>
          <w:sz w:val="22"/>
          <w:szCs w:val="22"/>
        </w:rPr>
        <w:t>Control of Hazard Barriers</w:t>
      </w:r>
      <w:r w:rsidRPr="004A12C0">
        <w:rPr>
          <w:rFonts w:ascii="Arial" w:hAnsi="Arial" w:cs="Arial"/>
          <w:sz w:val="22"/>
          <w:szCs w:val="22"/>
        </w:rPr>
        <w:sym w:font="WP TypographicSymbols" w:char="0040"/>
      </w:r>
      <w:r w:rsidRPr="004A12C0">
        <w:rPr>
          <w:rFonts w:ascii="Arial" w:hAnsi="Arial" w:cs="Arial"/>
          <w:sz w:val="22"/>
          <w:szCs w:val="22"/>
        </w:rPr>
        <w:t xml:space="preserve"> (guidance on the applicability of 10 CFR 50.59 to barriers)</w:t>
      </w:r>
    </w:p>
    <w:p w:rsidR="00A6681A" w:rsidRPr="004A12C0" w:rsidRDefault="00A6681A"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97987" w:rsidRDefault="006E3EB1" w:rsidP="00097987">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97987" w:rsidSect="006957CC">
          <w:pgSz w:w="12240" w:h="15840" w:code="1"/>
          <w:pgMar w:top="1440" w:right="1440" w:bottom="1440" w:left="1440" w:header="1440" w:footer="1440" w:gutter="0"/>
          <w:cols w:space="720"/>
          <w:noEndnote/>
          <w:docGrid w:linePitch="326"/>
        </w:sectPr>
      </w:pPr>
      <w:r w:rsidRPr="004A12C0">
        <w:rPr>
          <w:rFonts w:ascii="Arial" w:hAnsi="Arial" w:cs="Arial"/>
          <w:sz w:val="22"/>
          <w:szCs w:val="22"/>
        </w:rPr>
        <w:t>Current regional or office guidance for processing potential violations of 10 CFR 50.59</w:t>
      </w:r>
    </w:p>
    <w:p w:rsidR="000C7BD0" w:rsidRDefault="000C7BD0"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
    <w:p w:rsidR="006E3EB1" w:rsidRPr="004A12C0" w:rsidRDefault="006E3EB1" w:rsidP="00C27E8E">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IP 71111.</w:t>
      </w:r>
      <w:r w:rsidR="005C51D9" w:rsidRPr="004A12C0">
        <w:rPr>
          <w:rFonts w:ascii="Arial" w:hAnsi="Arial" w:cs="Arial"/>
          <w:sz w:val="22"/>
          <w:szCs w:val="22"/>
        </w:rPr>
        <w:t>17</w:t>
      </w:r>
      <w:r w:rsidRPr="004A12C0">
        <w:rPr>
          <w:rFonts w:ascii="Arial" w:hAnsi="Arial" w:cs="Arial"/>
          <w:sz w:val="22"/>
          <w:szCs w:val="22"/>
        </w:rPr>
        <w:t xml:space="preserve">, </w:t>
      </w:r>
      <w:r w:rsidRPr="004A12C0">
        <w:rPr>
          <w:rFonts w:ascii="Arial" w:hAnsi="Arial" w:cs="Arial"/>
          <w:sz w:val="22"/>
          <w:szCs w:val="22"/>
        </w:rPr>
        <w:sym w:font="WP TypographicSymbols" w:char="0041"/>
      </w:r>
      <w:r w:rsidRPr="004A12C0">
        <w:rPr>
          <w:rFonts w:ascii="Arial" w:hAnsi="Arial" w:cs="Arial"/>
          <w:sz w:val="22"/>
          <w:szCs w:val="22"/>
        </w:rPr>
        <w:t>Evaluations of Changes, Tests, or Experiments</w:t>
      </w:r>
      <w:r w:rsidR="005C51D9" w:rsidRPr="004A12C0">
        <w:rPr>
          <w:rFonts w:ascii="Arial" w:hAnsi="Arial" w:cs="Arial"/>
          <w:sz w:val="22"/>
          <w:szCs w:val="22"/>
        </w:rPr>
        <w:t xml:space="preserve"> and Permanent Plant Modifications</w:t>
      </w:r>
      <w:r w:rsidRPr="004A12C0">
        <w:rPr>
          <w:rFonts w:ascii="Arial" w:hAnsi="Arial" w:cs="Arial"/>
          <w:sz w:val="22"/>
          <w:szCs w:val="22"/>
        </w:rPr>
        <w:sym w:font="WP TypographicSymbols" w:char="0040"/>
      </w:r>
    </w:p>
    <w:p w:rsidR="006E3EB1" w:rsidRPr="004A12C0"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C27E8E">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 xml:space="preserve">IP 71152, </w:t>
      </w:r>
      <w:r w:rsidRPr="004A12C0">
        <w:rPr>
          <w:rFonts w:ascii="Arial" w:hAnsi="Arial" w:cs="Arial"/>
          <w:sz w:val="22"/>
          <w:szCs w:val="22"/>
        </w:rPr>
        <w:sym w:font="WP TypographicSymbols" w:char="0041"/>
      </w:r>
      <w:r w:rsidRPr="004A12C0">
        <w:rPr>
          <w:rFonts w:ascii="Arial" w:hAnsi="Arial" w:cs="Arial"/>
          <w:sz w:val="22"/>
          <w:szCs w:val="22"/>
        </w:rPr>
        <w:t>Identification and Resolution of Problems</w:t>
      </w:r>
      <w:r w:rsidRPr="004A12C0">
        <w:rPr>
          <w:rFonts w:ascii="Arial" w:hAnsi="Arial" w:cs="Arial"/>
          <w:sz w:val="22"/>
          <w:szCs w:val="22"/>
        </w:rPr>
        <w:sym w:font="WP TypographicSymbols" w:char="0040"/>
      </w:r>
    </w:p>
    <w:p w:rsidR="006E3EB1" w:rsidRPr="004A12C0"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C27E8E">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 xml:space="preserve">IP 71111.15, </w:t>
      </w:r>
      <w:r w:rsidRPr="004A12C0">
        <w:rPr>
          <w:rFonts w:ascii="Arial" w:hAnsi="Arial" w:cs="Arial"/>
          <w:sz w:val="22"/>
          <w:szCs w:val="22"/>
        </w:rPr>
        <w:sym w:font="WP TypographicSymbols" w:char="0041"/>
      </w:r>
      <w:r w:rsidR="00FF2622" w:rsidRPr="004A12C0">
        <w:rPr>
          <w:rFonts w:ascii="Arial" w:hAnsi="Arial" w:cs="Arial"/>
          <w:sz w:val="22"/>
          <w:szCs w:val="22"/>
        </w:rPr>
        <w:t>Operability Determinations and Functionality Assessments</w:t>
      </w:r>
      <w:r w:rsidRPr="004A12C0">
        <w:rPr>
          <w:rFonts w:ascii="Arial" w:hAnsi="Arial" w:cs="Arial"/>
          <w:sz w:val="22"/>
          <w:szCs w:val="22"/>
        </w:rPr>
        <w:sym w:font="WP TypographicSymbols" w:char="0040"/>
      </w:r>
    </w:p>
    <w:p w:rsidR="00D633E7" w:rsidRPr="004A12C0" w:rsidRDefault="00D633E7" w:rsidP="00D633E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D1635" w:rsidRPr="004A12C0" w:rsidRDefault="009D1635" w:rsidP="00C27E8E">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NEI 97-04, Revised Appendix B, Guidance and Examples for Identifying 10 CFR 50.2 Design Bases</w:t>
      </w:r>
    </w:p>
    <w:p w:rsidR="00D633E7" w:rsidRPr="004A12C0" w:rsidRDefault="00D633E7" w:rsidP="00D633E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C0A3F"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4A12C0">
        <w:rPr>
          <w:rFonts w:ascii="Arial" w:hAnsi="Arial" w:cs="Arial"/>
          <w:b/>
          <w:bCs/>
          <w:sz w:val="22"/>
          <w:szCs w:val="22"/>
        </w:rPr>
        <w:t>EVALUATION</w:t>
      </w:r>
    </w:p>
    <w:p w:rsidR="006E3EB1" w:rsidRPr="004A12C0" w:rsidRDefault="002C0A3F" w:rsidP="00BA5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4A12C0">
        <w:rPr>
          <w:rFonts w:ascii="Arial" w:hAnsi="Arial" w:cs="Arial"/>
          <w:b/>
          <w:bCs/>
          <w:sz w:val="22"/>
          <w:szCs w:val="22"/>
        </w:rPr>
        <w:t>CRITERIA:</w:t>
      </w:r>
      <w:r w:rsidRPr="004A12C0">
        <w:rPr>
          <w:rFonts w:ascii="Arial" w:hAnsi="Arial" w:cs="Arial"/>
          <w:b/>
          <w:bCs/>
          <w:sz w:val="22"/>
          <w:szCs w:val="22"/>
        </w:rPr>
        <w:tab/>
      </w:r>
      <w:r w:rsidRPr="004A12C0">
        <w:rPr>
          <w:rFonts w:ascii="Arial" w:hAnsi="Arial" w:cs="Arial"/>
          <w:b/>
          <w:bCs/>
          <w:sz w:val="22"/>
          <w:szCs w:val="22"/>
        </w:rPr>
        <w:tab/>
      </w:r>
      <w:r w:rsidR="006E3EB1" w:rsidRPr="004A12C0">
        <w:rPr>
          <w:rFonts w:ascii="Arial" w:hAnsi="Arial" w:cs="Arial"/>
          <w:sz w:val="22"/>
          <w:szCs w:val="22"/>
        </w:rPr>
        <w:t>At the completion of this activity, you should be able to do the following:</w:t>
      </w:r>
    </w:p>
    <w:p w:rsidR="00A6681A" w:rsidRPr="004A12C0"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CA7CF1">
      <w:pPr>
        <w:widowControl/>
        <w:numPr>
          <w:ilvl w:val="0"/>
          <w:numId w:val="1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State the criteria for when the licensee may make changes to the facility or procedures or perform tests or experiments without obtaining prior NRC approval.</w:t>
      </w:r>
    </w:p>
    <w:p w:rsidR="00A6681A" w:rsidRPr="004A12C0"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CA7CF1">
      <w:pPr>
        <w:widowControl/>
        <w:numPr>
          <w:ilvl w:val="0"/>
          <w:numId w:val="1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State the meaning of key terms used in this regulation</w:t>
      </w:r>
      <w:r w:rsidRPr="004A12C0">
        <w:rPr>
          <w:rFonts w:ascii="Arial" w:hAnsi="Arial" w:cs="Arial"/>
          <w:sz w:val="22"/>
          <w:szCs w:val="22"/>
        </w:rPr>
        <w:sym w:font="WP TypographicSymbols" w:char="0043"/>
      </w:r>
      <w:r w:rsidRPr="004A12C0">
        <w:rPr>
          <w:rFonts w:ascii="Arial" w:hAnsi="Arial" w:cs="Arial"/>
          <w:sz w:val="22"/>
          <w:szCs w:val="22"/>
        </w:rPr>
        <w:t>updated final safety analysis report (UFSAR), changes, facility, procedures, tests, and experiments.</w:t>
      </w:r>
    </w:p>
    <w:p w:rsidR="00A6681A" w:rsidRPr="004A12C0"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CA7CF1">
      <w:pPr>
        <w:widowControl/>
        <w:numPr>
          <w:ilvl w:val="0"/>
          <w:numId w:val="1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Describe when provision 10 CFR 50.65(a</w:t>
      </w:r>
      <w:proofErr w:type="gramStart"/>
      <w:r w:rsidRPr="004A12C0">
        <w:rPr>
          <w:rFonts w:ascii="Arial" w:hAnsi="Arial" w:cs="Arial"/>
          <w:sz w:val="22"/>
          <w:szCs w:val="22"/>
        </w:rPr>
        <w:t>)(</w:t>
      </w:r>
      <w:proofErr w:type="gramEnd"/>
      <w:r w:rsidRPr="004A12C0">
        <w:rPr>
          <w:rFonts w:ascii="Arial" w:hAnsi="Arial" w:cs="Arial"/>
          <w:sz w:val="22"/>
          <w:szCs w:val="22"/>
        </w:rPr>
        <w:t>4) of the Maintenance Rule should be used instead of 10 CFR 50.59.</w:t>
      </w:r>
    </w:p>
    <w:p w:rsidR="00A6681A" w:rsidRPr="004A12C0"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551E98" w:rsidRPr="004A12C0" w:rsidRDefault="00551E98" w:rsidP="00CA7CF1">
      <w:pPr>
        <w:widowControl/>
        <w:numPr>
          <w:ilvl w:val="0"/>
          <w:numId w:val="1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 xml:space="preserve">Describe the applicable NRC regulation governing when a licensee may make changes to the fire protection program of a facility. </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sz w:val="22"/>
          <w:szCs w:val="22"/>
        </w:rPr>
      </w:pPr>
      <w:r w:rsidRPr="004A12C0">
        <w:rPr>
          <w:rFonts w:ascii="Arial" w:hAnsi="Arial" w:cs="Arial"/>
          <w:b/>
          <w:bCs/>
          <w:sz w:val="22"/>
          <w:szCs w:val="22"/>
        </w:rPr>
        <w:t>TASKS:</w:t>
      </w:r>
      <w:r w:rsidRPr="004A12C0">
        <w:rPr>
          <w:rFonts w:ascii="Arial" w:hAnsi="Arial" w:cs="Arial"/>
          <w:b/>
          <w:bCs/>
          <w:sz w:val="22"/>
          <w:szCs w:val="22"/>
        </w:rPr>
        <w:tab/>
      </w:r>
      <w:r w:rsidRPr="004A12C0">
        <w:rPr>
          <w:rFonts w:ascii="Arial" w:hAnsi="Arial" w:cs="Arial"/>
          <w:b/>
          <w:bCs/>
          <w:sz w:val="22"/>
          <w:szCs w:val="22"/>
        </w:rPr>
        <w:tab/>
      </w:r>
      <w:r w:rsidRPr="004A12C0">
        <w:rPr>
          <w:rFonts w:ascii="Arial" w:hAnsi="Arial" w:cs="Arial"/>
          <w:sz w:val="22"/>
          <w:szCs w:val="22"/>
        </w:rPr>
        <w:t>1.</w:t>
      </w:r>
      <w:r w:rsidRPr="004A12C0">
        <w:rPr>
          <w:rFonts w:ascii="Arial" w:hAnsi="Arial" w:cs="Arial"/>
          <w:sz w:val="22"/>
          <w:szCs w:val="22"/>
        </w:rPr>
        <w:tab/>
        <w:t>Review the references listed above.</w:t>
      </w:r>
    </w:p>
    <w:p w:rsidR="00A6681A" w:rsidRPr="004A12C0"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CA7CF1">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 xml:space="preserve">Review at least three recently documented examples of violations of 10 CFR 50.59. </w:t>
      </w:r>
    </w:p>
    <w:p w:rsidR="00A6681A" w:rsidRPr="004A12C0"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CA7CF1">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Meet with your supervisor and demonstrate your understanding of 10 CFR 50.59, including your ability to satisfy the above evaluation criteria.</w:t>
      </w:r>
    </w:p>
    <w:p w:rsidR="00551E98" w:rsidRPr="004A12C0" w:rsidRDefault="00551E98" w:rsidP="00551E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BA23AC" w:rsidRPr="004A12C0" w:rsidRDefault="00BA23AC" w:rsidP="00CA7CF1">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Evaluate example changes, tests, or experiments to determine whether the licensee may perform them without prior NRC approval and evaluate the example changes for their affect on operability.</w:t>
      </w:r>
    </w:p>
    <w:p w:rsidR="00BA23AC" w:rsidRPr="004A12C0" w:rsidRDefault="00BA23AC" w:rsidP="00BA23AC">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23AC" w:rsidRPr="004A12C0" w:rsidRDefault="00BA23AC" w:rsidP="00CA7CF1">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Draft a notice of violation against 10 CFR 50.59.</w:t>
      </w:r>
    </w:p>
    <w:p w:rsidR="00551E98" w:rsidRPr="004A12C0" w:rsidRDefault="00551E98" w:rsidP="00551E98">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4A12C0">
        <w:rPr>
          <w:rFonts w:ascii="Arial" w:hAnsi="Arial" w:cs="Arial"/>
          <w:b/>
          <w:sz w:val="22"/>
          <w:szCs w:val="22"/>
        </w:rPr>
        <w:t>DOCUMENTATION:</w:t>
      </w:r>
      <w:r w:rsidRPr="004A12C0">
        <w:rPr>
          <w:rFonts w:ascii="Arial" w:hAnsi="Arial" w:cs="Arial"/>
          <w:sz w:val="22"/>
          <w:szCs w:val="22"/>
        </w:rPr>
        <w:tab/>
      </w:r>
      <w:r w:rsidR="00E44E97">
        <w:rPr>
          <w:rFonts w:ascii="Arial" w:hAnsi="Arial" w:cs="Arial"/>
          <w:sz w:val="22"/>
          <w:szCs w:val="22"/>
        </w:rPr>
        <w:tab/>
      </w:r>
      <w:r w:rsidR="006E3EB1" w:rsidRPr="004A12C0">
        <w:rPr>
          <w:rFonts w:ascii="Arial" w:hAnsi="Arial" w:cs="Arial"/>
          <w:sz w:val="22"/>
          <w:szCs w:val="22"/>
        </w:rPr>
        <w:t>Engineering Proficiency-Level Qualification Signature Card Item ISA-ENG-3</w:t>
      </w:r>
    </w:p>
    <w:p w:rsidR="006E3EB1" w:rsidRPr="004A12C0" w:rsidRDefault="00696117" w:rsidP="006961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4A12C0">
        <w:rPr>
          <w:rFonts w:ascii="Arial" w:hAnsi="Arial" w:cs="Arial"/>
          <w:b/>
          <w:sz w:val="22"/>
          <w:szCs w:val="22"/>
        </w:rPr>
        <w:br w:type="page"/>
      </w:r>
      <w:r w:rsidR="006E3EB1" w:rsidRPr="004A12C0">
        <w:rPr>
          <w:rFonts w:ascii="Arial" w:hAnsi="Arial" w:cs="Arial"/>
          <w:b/>
          <w:bCs/>
          <w:sz w:val="22"/>
          <w:szCs w:val="22"/>
        </w:rPr>
        <w:lastRenderedPageBreak/>
        <w:t>Engineering Individual Study Activity</w:t>
      </w:r>
    </w:p>
    <w:p w:rsidR="00A609CB" w:rsidRPr="004A12C0" w:rsidRDefault="00A609CB"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6E3EB1" w:rsidRPr="004A12C0" w:rsidRDefault="00A609C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4A12C0">
        <w:rPr>
          <w:rFonts w:ascii="Arial" w:hAnsi="Arial" w:cs="Arial"/>
          <w:b/>
          <w:bCs/>
          <w:sz w:val="22"/>
          <w:szCs w:val="22"/>
        </w:rPr>
        <w:t>TOPIC:</w:t>
      </w:r>
      <w:r w:rsidRPr="004A12C0">
        <w:rPr>
          <w:rFonts w:ascii="Arial" w:hAnsi="Arial" w:cs="Arial"/>
          <w:b/>
          <w:bCs/>
          <w:sz w:val="22"/>
          <w:szCs w:val="22"/>
        </w:rPr>
        <w:tab/>
      </w:r>
      <w:r w:rsidRPr="004A12C0">
        <w:rPr>
          <w:rFonts w:ascii="Arial" w:hAnsi="Arial" w:cs="Arial"/>
          <w:b/>
          <w:bCs/>
          <w:sz w:val="22"/>
          <w:szCs w:val="22"/>
        </w:rPr>
        <w:tab/>
      </w:r>
      <w:r w:rsidR="00E44E97">
        <w:rPr>
          <w:rFonts w:ascii="Arial" w:hAnsi="Arial" w:cs="Arial"/>
          <w:b/>
          <w:bCs/>
          <w:sz w:val="22"/>
          <w:szCs w:val="22"/>
        </w:rPr>
        <w:tab/>
      </w:r>
      <w:r w:rsidR="006E3EB1" w:rsidRPr="004A12C0">
        <w:rPr>
          <w:rFonts w:ascii="Arial" w:hAnsi="Arial" w:cs="Arial"/>
          <w:sz w:val="22"/>
          <w:szCs w:val="22"/>
        </w:rPr>
        <w:t>(ISA-ENG-4) Basic Codes, Standards, and Regulatory Guides for Engineering Support</w:t>
      </w:r>
      <w:r w:rsidR="00D72B28" w:rsidRPr="004A12C0">
        <w:rPr>
          <w:rFonts w:ascii="Arial" w:hAnsi="Arial" w:cs="Arial"/>
          <w:sz w:val="22"/>
          <w:szCs w:val="22"/>
        </w:rPr>
        <w:fldChar w:fldCharType="begin"/>
      </w:r>
      <w:proofErr w:type="spellStart"/>
      <w:proofErr w:type="gramStart"/>
      <w:r w:rsidR="006E3EB1" w:rsidRPr="004A12C0">
        <w:rPr>
          <w:rFonts w:ascii="Arial" w:hAnsi="Arial" w:cs="Arial"/>
          <w:sz w:val="22"/>
          <w:szCs w:val="22"/>
        </w:rPr>
        <w:instrText>tc</w:instrText>
      </w:r>
      <w:proofErr w:type="spellEnd"/>
      <w:proofErr w:type="gramEnd"/>
      <w:r w:rsidR="006E3EB1" w:rsidRPr="004A12C0">
        <w:rPr>
          <w:rFonts w:ascii="Arial" w:hAnsi="Arial" w:cs="Arial"/>
          <w:sz w:val="22"/>
          <w:szCs w:val="22"/>
        </w:rPr>
        <w:instrText xml:space="preserve"> \l2 "</w:instrText>
      </w:r>
      <w:bookmarkStart w:id="7" w:name="_Toc327256570"/>
      <w:r w:rsidR="006E3EB1" w:rsidRPr="004A12C0">
        <w:rPr>
          <w:rFonts w:ascii="Arial" w:hAnsi="Arial" w:cs="Arial"/>
          <w:sz w:val="22"/>
          <w:szCs w:val="22"/>
        </w:rPr>
        <w:instrText>(ISA-ENG-4) Basic Codes, Standards, and Regulatory Guides for Engineering Support</w:instrText>
      </w:r>
      <w:bookmarkEnd w:id="7"/>
      <w:r w:rsidR="00D72B28" w:rsidRPr="004A12C0">
        <w:rPr>
          <w:rFonts w:ascii="Arial" w:hAnsi="Arial" w:cs="Arial"/>
          <w:sz w:val="22"/>
          <w:szCs w:val="22"/>
        </w:rPr>
        <w:fldChar w:fldCharType="end"/>
      </w:r>
      <w:r w:rsidR="006E3EB1" w:rsidRPr="004A12C0">
        <w:rPr>
          <w:rFonts w:ascii="Arial" w:hAnsi="Arial" w:cs="Arial"/>
          <w:sz w:val="22"/>
          <w:szCs w:val="22"/>
        </w:rPr>
        <w:t xml:space="preserve"> </w:t>
      </w:r>
    </w:p>
    <w:p w:rsidR="00A609CB" w:rsidRPr="004A12C0" w:rsidRDefault="00A609C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A609C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4A12C0">
        <w:rPr>
          <w:rFonts w:ascii="Arial" w:hAnsi="Arial" w:cs="Arial"/>
          <w:b/>
          <w:sz w:val="22"/>
          <w:szCs w:val="22"/>
        </w:rPr>
        <w:t>PURPOSE:</w:t>
      </w:r>
      <w:r w:rsidRPr="004A12C0">
        <w:rPr>
          <w:rFonts w:ascii="Arial" w:hAnsi="Arial" w:cs="Arial"/>
          <w:sz w:val="22"/>
          <w:szCs w:val="22"/>
        </w:rPr>
        <w:tab/>
      </w:r>
      <w:r w:rsidRPr="004A12C0">
        <w:rPr>
          <w:rFonts w:ascii="Arial" w:hAnsi="Arial" w:cs="Arial"/>
          <w:sz w:val="22"/>
          <w:szCs w:val="22"/>
        </w:rPr>
        <w:tab/>
      </w:r>
      <w:r w:rsidR="006E3EB1" w:rsidRPr="004A12C0">
        <w:rPr>
          <w:rFonts w:ascii="Arial" w:hAnsi="Arial" w:cs="Arial"/>
          <w:sz w:val="22"/>
          <w:szCs w:val="22"/>
        </w:rPr>
        <w:t>The purpose of this activity is to provide you with very fundamental knowledge of the basic NRC codes, RGs, and associated industry standards commonly used by engineering inspectors.  This activity will also acquaint you with the requirements (codes), guidelines (RGs), and accepted methodologies (industry standards) for licensees to use in accomplishing various safety-related activities.  Finally, this activity will prepare you to determine an individual licensee</w:t>
      </w:r>
      <w:r w:rsidR="006E3EB1" w:rsidRPr="004A12C0">
        <w:rPr>
          <w:rFonts w:ascii="Arial" w:hAnsi="Arial" w:cs="Arial"/>
          <w:sz w:val="22"/>
          <w:szCs w:val="22"/>
        </w:rPr>
        <w:sym w:font="WP TypographicSymbols" w:char="003D"/>
      </w:r>
      <w:r w:rsidR="006E3EB1" w:rsidRPr="004A12C0">
        <w:rPr>
          <w:rFonts w:ascii="Arial" w:hAnsi="Arial" w:cs="Arial"/>
          <w:sz w:val="22"/>
          <w:szCs w:val="22"/>
        </w:rPr>
        <w:t>s commitment to RGs and standards.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09CB"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COMPETENCY</w:t>
      </w:r>
    </w:p>
    <w:p w:rsidR="006E3EB1" w:rsidRPr="004A12C0" w:rsidRDefault="00A609C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AREA:</w:t>
      </w:r>
      <w:r w:rsidRPr="004A12C0">
        <w:rPr>
          <w:rFonts w:ascii="Arial" w:hAnsi="Arial" w:cs="Arial"/>
          <w:b/>
          <w:bCs/>
          <w:sz w:val="22"/>
          <w:szCs w:val="22"/>
        </w:rPr>
        <w:tab/>
      </w:r>
      <w:r w:rsidRPr="004A12C0">
        <w:rPr>
          <w:rFonts w:ascii="Arial" w:hAnsi="Arial" w:cs="Arial"/>
          <w:b/>
          <w:bCs/>
          <w:sz w:val="22"/>
          <w:szCs w:val="22"/>
        </w:rPr>
        <w:tab/>
      </w:r>
      <w:r w:rsidRPr="004A12C0">
        <w:rPr>
          <w:rFonts w:ascii="Arial" w:hAnsi="Arial" w:cs="Arial"/>
          <w:b/>
          <w:bCs/>
          <w:sz w:val="22"/>
          <w:szCs w:val="22"/>
        </w:rPr>
        <w:tab/>
      </w:r>
      <w:r w:rsidR="006E3EB1" w:rsidRPr="004A12C0">
        <w:rPr>
          <w:rFonts w:ascii="Arial" w:hAnsi="Arial" w:cs="Arial"/>
          <w:sz w:val="22"/>
          <w:szCs w:val="22"/>
        </w:rPr>
        <w:t>INSPECTION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 xml:space="preserve">LEVEL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4A12C0">
        <w:rPr>
          <w:rFonts w:ascii="Arial" w:hAnsi="Arial" w:cs="Arial"/>
          <w:b/>
          <w:bCs/>
          <w:sz w:val="22"/>
          <w:szCs w:val="22"/>
        </w:rPr>
        <w:t>OF EFFORT:</w:t>
      </w:r>
      <w:r w:rsidRPr="004A12C0">
        <w:rPr>
          <w:rFonts w:ascii="Arial" w:hAnsi="Arial" w:cs="Arial"/>
          <w:sz w:val="22"/>
          <w:szCs w:val="22"/>
        </w:rPr>
        <w:tab/>
      </w:r>
      <w:r w:rsidR="00CF592C" w:rsidRPr="004A12C0">
        <w:rPr>
          <w:rFonts w:ascii="Arial" w:hAnsi="Arial" w:cs="Arial"/>
          <w:sz w:val="22"/>
          <w:szCs w:val="22"/>
        </w:rPr>
        <w:tab/>
      </w:r>
      <w:r w:rsidRPr="004A12C0">
        <w:rPr>
          <w:rFonts w:ascii="Arial" w:hAnsi="Arial" w:cs="Arial"/>
          <w:sz w:val="22"/>
          <w:szCs w:val="22"/>
        </w:rPr>
        <w:t>40 hours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4A12C0">
        <w:rPr>
          <w:rFonts w:ascii="Arial" w:hAnsi="Arial" w:cs="Arial"/>
          <w:b/>
          <w:bCs/>
          <w:sz w:val="22"/>
          <w:szCs w:val="22"/>
        </w:rPr>
        <w:t>REFERENCES:</w:t>
      </w:r>
      <w:r w:rsidRPr="004A12C0">
        <w:rPr>
          <w:rFonts w:ascii="Arial" w:hAnsi="Arial" w:cs="Arial"/>
          <w:b/>
          <w:bCs/>
          <w:sz w:val="22"/>
          <w:szCs w:val="22"/>
        </w:rPr>
        <w:tab/>
      </w:r>
      <w:r w:rsidRPr="004A12C0">
        <w:rPr>
          <w:rFonts w:ascii="Arial" w:hAnsi="Arial" w:cs="Arial"/>
          <w:sz w:val="22"/>
          <w:szCs w:val="22"/>
        </w:rPr>
        <w:t>See attached listings of general and discipline-related references.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6333"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EVALUATION</w:t>
      </w:r>
    </w:p>
    <w:p w:rsidR="006E3EB1" w:rsidRPr="004A12C0" w:rsidRDefault="0004633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4A12C0">
        <w:rPr>
          <w:rFonts w:ascii="Arial" w:hAnsi="Arial" w:cs="Arial"/>
          <w:b/>
          <w:bCs/>
          <w:sz w:val="22"/>
          <w:szCs w:val="22"/>
        </w:rPr>
        <w:t>CRITERIA:</w:t>
      </w:r>
      <w:r w:rsidRPr="004A12C0">
        <w:rPr>
          <w:rFonts w:ascii="Arial" w:hAnsi="Arial" w:cs="Arial"/>
          <w:b/>
          <w:bCs/>
          <w:sz w:val="22"/>
          <w:szCs w:val="22"/>
        </w:rPr>
        <w:tab/>
      </w:r>
      <w:r w:rsidRPr="004A12C0">
        <w:rPr>
          <w:rFonts w:ascii="Arial" w:hAnsi="Arial" w:cs="Arial"/>
          <w:b/>
          <w:bCs/>
          <w:sz w:val="22"/>
          <w:szCs w:val="22"/>
        </w:rPr>
        <w:tab/>
      </w:r>
      <w:r w:rsidR="006E3EB1" w:rsidRPr="004A12C0">
        <w:rPr>
          <w:rFonts w:ascii="Arial" w:hAnsi="Arial" w:cs="Arial"/>
          <w:sz w:val="22"/>
          <w:szCs w:val="22"/>
        </w:rPr>
        <w:t>At the completion of this activity, you should be able to do the following:</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State the general code sections commonly used by engineering inspectors and discuss the topics included in these sections.</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the relationship between RGs and industry standards.</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Identify the RGs and associated industry standards that address the quality assurance criteria in Appendix B, </w:t>
      </w:r>
      <w:r w:rsidRPr="004A12C0">
        <w:rPr>
          <w:rFonts w:ascii="Arial" w:hAnsi="Arial" w:cs="Arial"/>
          <w:sz w:val="22"/>
          <w:szCs w:val="22"/>
        </w:rPr>
        <w:sym w:font="WP TypographicSymbols" w:char="0041"/>
      </w:r>
      <w:r w:rsidRPr="004A12C0">
        <w:rPr>
          <w:rFonts w:ascii="Arial" w:hAnsi="Arial" w:cs="Arial"/>
          <w:sz w:val="22"/>
          <w:szCs w:val="22"/>
        </w:rPr>
        <w:t>Quality Assurance Criteria for Nuclear Power Plants and Fuel Reprocessing Plants,</w:t>
      </w:r>
      <w:r w:rsidRPr="004A12C0">
        <w:rPr>
          <w:rFonts w:ascii="Arial" w:hAnsi="Arial" w:cs="Arial"/>
          <w:sz w:val="22"/>
          <w:szCs w:val="22"/>
        </w:rPr>
        <w:sym w:font="WP TypographicSymbols" w:char="0040"/>
      </w:r>
      <w:r w:rsidRPr="004A12C0">
        <w:rPr>
          <w:rFonts w:ascii="Arial" w:hAnsi="Arial" w:cs="Arial"/>
          <w:sz w:val="22"/>
          <w:szCs w:val="22"/>
        </w:rPr>
        <w:t xml:space="preserve"> to 10 CFR Part 50.</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the topics included in the RGs and industry standards associated with your engineering discipline.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the application of these references to engineering inspection activities.</w:t>
      </w:r>
    </w:p>
    <w:p w:rsidR="00046333" w:rsidRPr="004A12C0" w:rsidRDefault="0004633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04633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sz w:val="22"/>
          <w:szCs w:val="22"/>
        </w:rPr>
        <w:t>TASKS:</w:t>
      </w:r>
      <w:r w:rsidRPr="004A12C0">
        <w:rPr>
          <w:rFonts w:ascii="Arial" w:hAnsi="Arial" w:cs="Arial"/>
          <w:sz w:val="22"/>
          <w:szCs w:val="22"/>
        </w:rPr>
        <w:tab/>
      </w:r>
      <w:r w:rsidRPr="004A12C0">
        <w:rPr>
          <w:rFonts w:ascii="Arial" w:hAnsi="Arial" w:cs="Arial"/>
          <w:sz w:val="22"/>
          <w:szCs w:val="22"/>
        </w:rPr>
        <w:tab/>
        <w:t>1.</w:t>
      </w:r>
      <w:r w:rsidRPr="004A12C0">
        <w:rPr>
          <w:rFonts w:ascii="Arial" w:hAnsi="Arial" w:cs="Arial"/>
          <w:sz w:val="22"/>
          <w:szCs w:val="22"/>
        </w:rPr>
        <w:tab/>
      </w:r>
      <w:r w:rsidR="006E3EB1" w:rsidRPr="004A12C0">
        <w:rPr>
          <w:rFonts w:ascii="Arial" w:hAnsi="Arial" w:cs="Arial"/>
          <w:sz w:val="22"/>
          <w:szCs w:val="22"/>
        </w:rPr>
        <w:t>Read Appendix B to 10 CFR Part 50 and review a selected licensee</w:t>
      </w:r>
      <w:r w:rsidR="006E3EB1" w:rsidRPr="004A12C0">
        <w:rPr>
          <w:rFonts w:ascii="Arial" w:hAnsi="Arial" w:cs="Arial"/>
          <w:sz w:val="22"/>
          <w:szCs w:val="22"/>
        </w:rPr>
        <w:sym w:font="WP TypographicSymbols" w:char="003D"/>
      </w:r>
      <w:r w:rsidR="006E3EB1" w:rsidRPr="004A12C0">
        <w:rPr>
          <w:rFonts w:ascii="Arial" w:hAnsi="Arial" w:cs="Arial"/>
          <w:sz w:val="22"/>
          <w:szCs w:val="22"/>
        </w:rPr>
        <w:t>s quality assurance manual.  Review a sample of licensee implementing procedures (such as those associated with engineering inspections</w:t>
      </w:r>
      <w:r w:rsidR="006E3EB1" w:rsidRPr="004A12C0">
        <w:rPr>
          <w:rFonts w:ascii="Arial" w:hAnsi="Arial" w:cs="Arial"/>
          <w:sz w:val="22"/>
          <w:szCs w:val="22"/>
        </w:rPr>
        <w:sym w:font="WP TypographicSymbols" w:char="0043"/>
      </w:r>
      <w:r w:rsidR="006E3EB1" w:rsidRPr="004A12C0">
        <w:rPr>
          <w:rFonts w:ascii="Arial" w:hAnsi="Arial" w:cs="Arial"/>
          <w:sz w:val="22"/>
          <w:szCs w:val="22"/>
        </w:rPr>
        <w:t xml:space="preserve">design control and corrective action) in accordance with an evaluation criterion to explain how a typical licensee meets the requirements. </w:t>
      </w:r>
    </w:p>
    <w:p w:rsidR="00A6681A" w:rsidRPr="004A12C0" w:rsidRDefault="00A6681A"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Review the references in the attached list of general references as </w:t>
      </w:r>
      <w:r w:rsidRPr="004A12C0">
        <w:rPr>
          <w:rFonts w:ascii="Arial" w:hAnsi="Arial" w:cs="Arial"/>
          <w:sz w:val="22"/>
          <w:szCs w:val="22"/>
        </w:rPr>
        <w:lastRenderedPageBreak/>
        <w:t>well as those listed for your specific discipline.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E59E8" w:rsidRDefault="006E3EB1" w:rsidP="00097987">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Locate the listing of RGs on the NRC external Web page.</w:t>
      </w:r>
    </w:p>
    <w:p w:rsidR="003E59E8" w:rsidRDefault="003E59E8" w:rsidP="00097987">
      <w:pPr>
        <w:widowControl/>
        <w:autoSpaceDE/>
        <w:autoSpaceDN/>
        <w:adjustRightInd/>
        <w:rPr>
          <w:rFonts w:ascii="Arial" w:hAnsi="Arial" w:cs="Arial"/>
          <w:sz w:val="22"/>
          <w:szCs w:val="22"/>
        </w:rPr>
      </w:pPr>
    </w:p>
    <w:p w:rsidR="006E3EB1" w:rsidRPr="004A12C0" w:rsidRDefault="006E3EB1" w:rsidP="00097987">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Review a plant-specific UFSAR to identify the licensee</w:t>
      </w:r>
      <w:r w:rsidRPr="004A12C0">
        <w:rPr>
          <w:rFonts w:ascii="Arial" w:hAnsi="Arial" w:cs="Arial"/>
          <w:sz w:val="22"/>
          <w:szCs w:val="22"/>
        </w:rPr>
        <w:sym w:font="WP TypographicSymbols" w:char="003D"/>
      </w:r>
      <w:r w:rsidRPr="004A12C0">
        <w:rPr>
          <w:rFonts w:ascii="Arial" w:hAnsi="Arial" w:cs="Arial"/>
          <w:sz w:val="22"/>
          <w:szCs w:val="22"/>
        </w:rPr>
        <w:t>s commitments to particular RGs and standards.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with experienced inspectors any questions you have concerning the topics of the references or their application to inspection activities.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Meet with your supervisor to demonstrate your familiarity with the applicable references and discuss the applications of these references to engineering inspection activities.</w:t>
      </w:r>
    </w:p>
    <w:p w:rsidR="00046333" w:rsidRPr="004A12C0" w:rsidRDefault="0004633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04633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sz w:val="22"/>
          <w:szCs w:val="22"/>
        </w:rPr>
        <w:t>DOCUMENTATION:</w:t>
      </w:r>
      <w:r w:rsidRPr="004A12C0">
        <w:rPr>
          <w:rFonts w:ascii="Arial" w:hAnsi="Arial" w:cs="Arial"/>
          <w:sz w:val="22"/>
          <w:szCs w:val="22"/>
        </w:rPr>
        <w:tab/>
      </w:r>
      <w:bookmarkStart w:id="8" w:name="OLE_LINK1"/>
      <w:bookmarkStart w:id="9" w:name="OLE_LINK2"/>
      <w:r w:rsidR="00E44E97">
        <w:rPr>
          <w:rFonts w:ascii="Arial" w:hAnsi="Arial" w:cs="Arial"/>
          <w:sz w:val="22"/>
          <w:szCs w:val="22"/>
        </w:rPr>
        <w:tab/>
      </w:r>
      <w:r w:rsidR="006E3EB1" w:rsidRPr="004A12C0">
        <w:rPr>
          <w:rFonts w:ascii="Arial" w:hAnsi="Arial" w:cs="Arial"/>
          <w:sz w:val="22"/>
          <w:szCs w:val="22"/>
        </w:rPr>
        <w:t>Engineering Proficiency</w:t>
      </w:r>
      <w:bookmarkEnd w:id="8"/>
      <w:bookmarkEnd w:id="9"/>
      <w:r w:rsidR="006E3EB1" w:rsidRPr="004A12C0">
        <w:rPr>
          <w:rFonts w:ascii="Arial" w:hAnsi="Arial" w:cs="Arial"/>
          <w:sz w:val="22"/>
          <w:szCs w:val="22"/>
        </w:rPr>
        <w:t>-Level Qualification Signature Card Item ISA-ENG-4</w:t>
      </w:r>
    </w:p>
    <w:p w:rsidR="006E3EB1" w:rsidRPr="004A12C0" w:rsidRDefault="00696117"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sz w:val="22"/>
          <w:szCs w:val="22"/>
        </w:rPr>
        <w:br w:type="page"/>
      </w:r>
      <w:r w:rsidR="006E3EB1" w:rsidRPr="004A12C0">
        <w:rPr>
          <w:rFonts w:ascii="Arial" w:hAnsi="Arial" w:cs="Arial"/>
          <w:b/>
          <w:bCs/>
          <w:sz w:val="22"/>
          <w:szCs w:val="22"/>
        </w:rPr>
        <w:lastRenderedPageBreak/>
        <w:t>REFERENCES FOR ISA-ENG-4</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b/>
          <w:bCs/>
          <w:sz w:val="22"/>
          <w:szCs w:val="22"/>
        </w:rPr>
        <w:t>General</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10 CFR Part 50, </w:t>
      </w:r>
      <w:r w:rsidRPr="004A12C0">
        <w:rPr>
          <w:rFonts w:ascii="Arial" w:hAnsi="Arial" w:cs="Arial"/>
          <w:sz w:val="22"/>
          <w:szCs w:val="22"/>
        </w:rPr>
        <w:sym w:font="WP TypographicSymbols" w:char="0041"/>
      </w:r>
      <w:r w:rsidRPr="004A12C0">
        <w:rPr>
          <w:rFonts w:ascii="Arial" w:hAnsi="Arial" w:cs="Arial"/>
          <w:sz w:val="22"/>
          <w:szCs w:val="22"/>
        </w:rPr>
        <w:t>Domestic Licensing of Production and Utilization Facilities,</w:t>
      </w:r>
      <w:r w:rsidRPr="004A12C0">
        <w:rPr>
          <w:rFonts w:ascii="Arial" w:hAnsi="Arial" w:cs="Arial"/>
          <w:sz w:val="22"/>
          <w:szCs w:val="22"/>
        </w:rPr>
        <w:sym w:font="WP TypographicSymbols" w:char="0040"/>
      </w:r>
      <w:r w:rsidRPr="004A12C0">
        <w:rPr>
          <w:rFonts w:ascii="Arial" w:hAnsi="Arial" w:cs="Arial"/>
          <w:sz w:val="22"/>
          <w:szCs w:val="22"/>
        </w:rPr>
        <w:t xml:space="preserve"> Appendix A, </w:t>
      </w:r>
      <w:r w:rsidRPr="004A12C0">
        <w:rPr>
          <w:rFonts w:ascii="Arial" w:hAnsi="Arial" w:cs="Arial"/>
          <w:sz w:val="22"/>
          <w:szCs w:val="22"/>
        </w:rPr>
        <w:sym w:font="WP TypographicSymbols" w:char="0041"/>
      </w:r>
      <w:r w:rsidRPr="004A12C0">
        <w:rPr>
          <w:rFonts w:ascii="Arial" w:hAnsi="Arial" w:cs="Arial"/>
          <w:sz w:val="22"/>
          <w:szCs w:val="22"/>
        </w:rPr>
        <w:t>General Design Criteria for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10 CFR </w:t>
      </w:r>
      <w:proofErr w:type="gramStart"/>
      <w:r w:rsidRPr="004A12C0">
        <w:rPr>
          <w:rFonts w:ascii="Arial" w:hAnsi="Arial" w:cs="Arial"/>
          <w:sz w:val="22"/>
          <w:szCs w:val="22"/>
        </w:rPr>
        <w:t>Part</w:t>
      </w:r>
      <w:proofErr w:type="gramEnd"/>
      <w:r w:rsidRPr="004A12C0">
        <w:rPr>
          <w:rFonts w:ascii="Arial" w:hAnsi="Arial" w:cs="Arial"/>
          <w:sz w:val="22"/>
          <w:szCs w:val="22"/>
        </w:rPr>
        <w:t xml:space="preserve"> 50, Appendix B, </w:t>
      </w:r>
      <w:r w:rsidRPr="004A12C0">
        <w:rPr>
          <w:rFonts w:ascii="Arial" w:hAnsi="Arial" w:cs="Arial"/>
          <w:sz w:val="22"/>
          <w:szCs w:val="22"/>
        </w:rPr>
        <w:sym w:font="WP TypographicSymbols" w:char="0041"/>
      </w:r>
      <w:r w:rsidRPr="004A12C0">
        <w:rPr>
          <w:rFonts w:ascii="Arial" w:hAnsi="Arial" w:cs="Arial"/>
          <w:sz w:val="22"/>
          <w:szCs w:val="22"/>
        </w:rPr>
        <w:t>Quality Assurance Criteria for Nuclear Power Plants and Fuel Reprocessing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10 CFR 50.46, </w:t>
      </w:r>
      <w:r w:rsidRPr="004A12C0">
        <w:rPr>
          <w:rFonts w:ascii="Arial" w:hAnsi="Arial" w:cs="Arial"/>
          <w:sz w:val="22"/>
          <w:szCs w:val="22"/>
        </w:rPr>
        <w:sym w:font="WP TypographicSymbols" w:char="0041"/>
      </w:r>
      <w:r w:rsidRPr="004A12C0">
        <w:rPr>
          <w:rFonts w:ascii="Arial" w:hAnsi="Arial" w:cs="Arial"/>
          <w:sz w:val="22"/>
          <w:szCs w:val="22"/>
        </w:rPr>
        <w:t xml:space="preserve">Acceptance Criteria for Emergency Core Cooling Systems for </w:t>
      </w:r>
      <w:proofErr w:type="spellStart"/>
      <w:r w:rsidRPr="004A12C0">
        <w:rPr>
          <w:rFonts w:ascii="Arial" w:hAnsi="Arial" w:cs="Arial"/>
          <w:sz w:val="22"/>
          <w:szCs w:val="22"/>
        </w:rPr>
        <w:t>Light</w:t>
      </w:r>
      <w:r w:rsidRPr="004A12C0">
        <w:rPr>
          <w:rFonts w:ascii="Arial" w:hAnsi="Arial" w:cs="Arial"/>
          <w:sz w:val="22"/>
          <w:szCs w:val="22"/>
        </w:rPr>
        <w:noBreakHyphen/>
        <w:t>Water</w:t>
      </w:r>
      <w:proofErr w:type="spellEnd"/>
      <w:r w:rsidRPr="004A12C0">
        <w:rPr>
          <w:rFonts w:ascii="Arial" w:hAnsi="Arial" w:cs="Arial"/>
          <w:sz w:val="22"/>
          <w:szCs w:val="22"/>
        </w:rPr>
        <w:t xml:space="preserve"> Nuclear Power Reactors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10 CFR 50.49, </w:t>
      </w:r>
      <w:r w:rsidRPr="004A12C0">
        <w:rPr>
          <w:rFonts w:ascii="Arial" w:hAnsi="Arial" w:cs="Arial"/>
          <w:sz w:val="22"/>
          <w:szCs w:val="22"/>
        </w:rPr>
        <w:sym w:font="WP TypographicSymbols" w:char="0041"/>
      </w:r>
      <w:r w:rsidRPr="004A12C0">
        <w:rPr>
          <w:rFonts w:ascii="Arial" w:hAnsi="Arial" w:cs="Arial"/>
          <w:sz w:val="22"/>
          <w:szCs w:val="22"/>
        </w:rPr>
        <w:t>Environmental Qualification of Electric Equipment Important to Safety for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10 CFR 50.55a, </w:t>
      </w:r>
      <w:r w:rsidRPr="004A12C0">
        <w:rPr>
          <w:rFonts w:ascii="Arial" w:hAnsi="Arial" w:cs="Arial"/>
          <w:sz w:val="22"/>
          <w:szCs w:val="22"/>
        </w:rPr>
        <w:sym w:font="WP TypographicSymbols" w:char="0041"/>
      </w:r>
      <w:r w:rsidRPr="004A12C0">
        <w:rPr>
          <w:rFonts w:ascii="Arial" w:hAnsi="Arial" w:cs="Arial"/>
          <w:sz w:val="22"/>
          <w:szCs w:val="22"/>
        </w:rPr>
        <w:t>Codes and Standards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10 CFR 50.65, </w:t>
      </w:r>
      <w:r w:rsidRPr="004A12C0">
        <w:rPr>
          <w:rFonts w:ascii="Arial" w:hAnsi="Arial" w:cs="Arial"/>
          <w:sz w:val="22"/>
          <w:szCs w:val="22"/>
        </w:rPr>
        <w:sym w:font="WP TypographicSymbols" w:char="0041"/>
      </w:r>
      <w:r w:rsidRPr="004A12C0">
        <w:rPr>
          <w:rFonts w:ascii="Arial" w:hAnsi="Arial" w:cs="Arial"/>
          <w:sz w:val="22"/>
          <w:szCs w:val="22"/>
        </w:rPr>
        <w:t>Requirements for Monitoring the Effectiveness of Maintenance at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4320"/>
        <w:rPr>
          <w:rFonts w:ascii="Arial" w:hAnsi="Arial" w:cs="Arial"/>
          <w:sz w:val="22"/>
          <w:szCs w:val="22"/>
        </w:rPr>
      </w:pPr>
      <w:r w:rsidRPr="004A12C0">
        <w:rPr>
          <w:rFonts w:ascii="Arial" w:hAnsi="Arial" w:cs="Arial"/>
          <w:sz w:val="22"/>
          <w:szCs w:val="22"/>
          <w:u w:val="single"/>
        </w:rPr>
        <w:t>RGs</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u w:val="single"/>
        </w:rPr>
        <w:t>American National Standards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4320"/>
        <w:rPr>
          <w:rFonts w:ascii="Arial" w:hAnsi="Arial" w:cs="Arial"/>
          <w:sz w:val="22"/>
          <w:szCs w:val="22"/>
        </w:rPr>
      </w:pPr>
      <w:r w:rsidRPr="004A12C0">
        <w:rPr>
          <w:rFonts w:ascii="Arial" w:hAnsi="Arial" w:cs="Arial"/>
          <w:sz w:val="22"/>
          <w:szCs w:val="22"/>
          <w:u w:val="single"/>
        </w:rPr>
        <w:t xml:space="preserve">(Appendix B to 10 CFR </w:t>
      </w:r>
      <w:proofErr w:type="gramStart"/>
      <w:r w:rsidRPr="004A12C0">
        <w:rPr>
          <w:rFonts w:ascii="Arial" w:hAnsi="Arial" w:cs="Arial"/>
          <w:sz w:val="22"/>
          <w:szCs w:val="22"/>
          <w:u w:val="single"/>
        </w:rPr>
        <w:t>Part</w:t>
      </w:r>
      <w:proofErr w:type="gramEnd"/>
      <w:r w:rsidRPr="004A12C0">
        <w:rPr>
          <w:rFonts w:ascii="Arial" w:hAnsi="Arial" w:cs="Arial"/>
          <w:sz w:val="22"/>
          <w:szCs w:val="22"/>
          <w:u w:val="single"/>
        </w:rPr>
        <w:t xml:space="preserve"> 50)</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u w:val="single"/>
        </w:rPr>
        <w:t>Institute (ANSI) Standards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hanging="2880"/>
        <w:rPr>
          <w:rFonts w:ascii="Arial" w:hAnsi="Arial" w:cs="Arial"/>
          <w:sz w:val="22"/>
          <w:szCs w:val="22"/>
        </w:rPr>
      </w:pPr>
      <w:r w:rsidRPr="004A12C0">
        <w:rPr>
          <w:rFonts w:ascii="Arial" w:hAnsi="Arial" w:cs="Arial"/>
          <w:sz w:val="22"/>
          <w:szCs w:val="22"/>
        </w:rPr>
        <w:t>1.28</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00046333" w:rsidRPr="004A12C0">
        <w:rPr>
          <w:rFonts w:ascii="Arial" w:hAnsi="Arial" w:cs="Arial"/>
          <w:sz w:val="22"/>
          <w:szCs w:val="22"/>
        </w:rPr>
        <w:tab/>
      </w:r>
      <w:r w:rsidRPr="004A12C0">
        <w:rPr>
          <w:rFonts w:ascii="Arial" w:hAnsi="Arial" w:cs="Arial"/>
          <w:sz w:val="22"/>
          <w:szCs w:val="22"/>
        </w:rPr>
        <w:t>ASME NQA-1</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rPr>
          <w:rFonts w:ascii="Arial" w:hAnsi="Arial" w:cs="Arial"/>
          <w:sz w:val="22"/>
          <w:szCs w:val="22"/>
        </w:rPr>
      </w:pPr>
      <w:r w:rsidRPr="004A12C0">
        <w:rPr>
          <w:rFonts w:ascii="Arial" w:hAnsi="Arial" w:cs="Arial"/>
          <w:sz w:val="22"/>
          <w:szCs w:val="22"/>
        </w:rPr>
        <w:t>1.33</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00046333" w:rsidRPr="004A12C0">
        <w:rPr>
          <w:rFonts w:ascii="Arial" w:hAnsi="Arial" w:cs="Arial"/>
          <w:sz w:val="22"/>
          <w:szCs w:val="22"/>
        </w:rPr>
        <w:tab/>
      </w:r>
      <w:r w:rsidRPr="004A12C0">
        <w:rPr>
          <w:rFonts w:ascii="Arial" w:hAnsi="Arial" w:cs="Arial"/>
          <w:sz w:val="22"/>
          <w:szCs w:val="22"/>
        </w:rPr>
        <w:t>ANSI 18.1</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rPr>
          <w:rFonts w:ascii="Arial" w:hAnsi="Arial" w:cs="Arial"/>
          <w:sz w:val="22"/>
          <w:szCs w:val="22"/>
        </w:rPr>
      </w:pPr>
      <w:r w:rsidRPr="004A12C0">
        <w:rPr>
          <w:rFonts w:ascii="Arial" w:hAnsi="Arial" w:cs="Arial"/>
          <w:sz w:val="22"/>
          <w:szCs w:val="22"/>
        </w:rPr>
        <w:t>1.37</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00046333" w:rsidRPr="004A12C0">
        <w:rPr>
          <w:rFonts w:ascii="Arial" w:hAnsi="Arial" w:cs="Arial"/>
          <w:sz w:val="22"/>
          <w:szCs w:val="22"/>
        </w:rPr>
        <w:tab/>
      </w:r>
      <w:r w:rsidRPr="004A12C0">
        <w:rPr>
          <w:rFonts w:ascii="Arial" w:hAnsi="Arial" w:cs="Arial"/>
          <w:sz w:val="22"/>
          <w:szCs w:val="22"/>
        </w:rPr>
        <w:t>ANSI N45.1</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rPr>
          <w:rFonts w:ascii="Arial" w:hAnsi="Arial" w:cs="Arial"/>
          <w:sz w:val="22"/>
          <w:szCs w:val="22"/>
        </w:rPr>
      </w:pPr>
      <w:r w:rsidRPr="004A12C0">
        <w:rPr>
          <w:rFonts w:ascii="Arial" w:hAnsi="Arial" w:cs="Arial"/>
          <w:sz w:val="22"/>
          <w:szCs w:val="22"/>
        </w:rPr>
        <w:t>1.38</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00046333" w:rsidRPr="004A12C0">
        <w:rPr>
          <w:rFonts w:ascii="Arial" w:hAnsi="Arial" w:cs="Arial"/>
          <w:sz w:val="22"/>
          <w:szCs w:val="22"/>
        </w:rPr>
        <w:tab/>
      </w:r>
      <w:r w:rsidRPr="004A12C0">
        <w:rPr>
          <w:rFonts w:ascii="Arial" w:hAnsi="Arial" w:cs="Arial"/>
          <w:sz w:val="22"/>
          <w:szCs w:val="22"/>
        </w:rPr>
        <w:t>ANSI N45.2.2</w:t>
      </w:r>
      <w:r w:rsidRPr="004A12C0">
        <w:rPr>
          <w:rFonts w:ascii="Arial" w:hAnsi="Arial" w:cs="Arial"/>
          <w:sz w:val="22"/>
          <w:szCs w:val="22"/>
        </w:rPr>
        <w:sym w:font="WP TypographicSymbols" w:char="0042"/>
      </w:r>
      <w:r w:rsidRPr="004A12C0">
        <w:rPr>
          <w:rFonts w:ascii="Arial" w:hAnsi="Arial" w:cs="Arial"/>
          <w:sz w:val="22"/>
          <w:szCs w:val="22"/>
        </w:rPr>
        <w:t>1972</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rPr>
          <w:rFonts w:ascii="Arial" w:hAnsi="Arial" w:cs="Arial"/>
          <w:sz w:val="22"/>
          <w:szCs w:val="22"/>
        </w:rPr>
      </w:pPr>
      <w:r w:rsidRPr="004A12C0">
        <w:rPr>
          <w:rFonts w:ascii="Arial" w:hAnsi="Arial" w:cs="Arial"/>
          <w:sz w:val="22"/>
          <w:szCs w:val="22"/>
        </w:rPr>
        <w:t>1.39</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00046333" w:rsidRPr="004A12C0">
        <w:rPr>
          <w:rFonts w:ascii="Arial" w:hAnsi="Arial" w:cs="Arial"/>
          <w:sz w:val="22"/>
          <w:szCs w:val="22"/>
        </w:rPr>
        <w:tab/>
      </w:r>
      <w:r w:rsidRPr="004A12C0">
        <w:rPr>
          <w:rFonts w:ascii="Arial" w:hAnsi="Arial" w:cs="Arial"/>
          <w:sz w:val="22"/>
          <w:szCs w:val="22"/>
        </w:rPr>
        <w:t>ANSI N45.2.3</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rPr>
          <w:rFonts w:ascii="Arial" w:hAnsi="Arial" w:cs="Arial"/>
          <w:sz w:val="22"/>
          <w:szCs w:val="22"/>
        </w:rPr>
      </w:pPr>
      <w:r w:rsidRPr="004A12C0">
        <w:rPr>
          <w:rFonts w:ascii="Arial" w:hAnsi="Arial" w:cs="Arial"/>
          <w:sz w:val="22"/>
          <w:szCs w:val="22"/>
        </w:rPr>
        <w:t>1.30</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00046333" w:rsidRPr="004A12C0">
        <w:rPr>
          <w:rFonts w:ascii="Arial" w:hAnsi="Arial" w:cs="Arial"/>
          <w:sz w:val="22"/>
          <w:szCs w:val="22"/>
        </w:rPr>
        <w:tab/>
      </w:r>
      <w:r w:rsidRPr="004A12C0">
        <w:rPr>
          <w:rFonts w:ascii="Arial" w:hAnsi="Arial" w:cs="Arial"/>
          <w:sz w:val="22"/>
          <w:szCs w:val="22"/>
        </w:rPr>
        <w:t>ANSI N45.2.4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rPr>
          <w:rFonts w:ascii="Arial" w:hAnsi="Arial" w:cs="Arial"/>
          <w:sz w:val="22"/>
          <w:szCs w:val="22"/>
        </w:rPr>
      </w:pPr>
      <w:r w:rsidRPr="004A12C0">
        <w:rPr>
          <w:rFonts w:ascii="Arial" w:hAnsi="Arial" w:cs="Arial"/>
          <w:sz w:val="22"/>
          <w:szCs w:val="22"/>
        </w:rPr>
        <w:t>1.94</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00046333" w:rsidRPr="004A12C0">
        <w:rPr>
          <w:rFonts w:ascii="Arial" w:hAnsi="Arial" w:cs="Arial"/>
          <w:sz w:val="22"/>
          <w:szCs w:val="22"/>
        </w:rPr>
        <w:tab/>
      </w:r>
      <w:r w:rsidRPr="004A12C0">
        <w:rPr>
          <w:rFonts w:ascii="Arial" w:hAnsi="Arial" w:cs="Arial"/>
          <w:sz w:val="22"/>
          <w:szCs w:val="22"/>
        </w:rPr>
        <w:t>ANSI N45.2.5</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rPr>
          <w:rFonts w:ascii="Arial" w:hAnsi="Arial" w:cs="Arial"/>
          <w:sz w:val="22"/>
          <w:szCs w:val="22"/>
        </w:rPr>
      </w:pPr>
      <w:r w:rsidRPr="004A12C0">
        <w:rPr>
          <w:rFonts w:ascii="Arial" w:hAnsi="Arial" w:cs="Arial"/>
          <w:sz w:val="22"/>
          <w:szCs w:val="22"/>
        </w:rPr>
        <w:t>1.116</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t>ANSI N45.2.8</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rPr>
          <w:rFonts w:ascii="Arial" w:hAnsi="Arial" w:cs="Arial"/>
          <w:sz w:val="22"/>
          <w:szCs w:val="22"/>
        </w:rPr>
      </w:pPr>
      <w:r w:rsidRPr="004A12C0">
        <w:rPr>
          <w:rFonts w:ascii="Arial" w:hAnsi="Arial" w:cs="Arial"/>
          <w:sz w:val="22"/>
          <w:szCs w:val="22"/>
        </w:rPr>
        <w:t>1.54</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00046333" w:rsidRPr="004A12C0">
        <w:rPr>
          <w:rFonts w:ascii="Arial" w:hAnsi="Arial" w:cs="Arial"/>
          <w:sz w:val="22"/>
          <w:szCs w:val="22"/>
        </w:rPr>
        <w:tab/>
      </w:r>
      <w:r w:rsidRPr="004A12C0">
        <w:rPr>
          <w:rFonts w:ascii="Arial" w:hAnsi="Arial" w:cs="Arial"/>
          <w:sz w:val="22"/>
          <w:szCs w:val="22"/>
        </w:rPr>
        <w:t>ANSI N101.4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ANSI/American Nuclear Society (ANS) 58.14, </w:t>
      </w:r>
      <w:r w:rsidRPr="004A12C0">
        <w:rPr>
          <w:rFonts w:ascii="Arial" w:hAnsi="Arial" w:cs="Arial"/>
          <w:sz w:val="22"/>
          <w:szCs w:val="22"/>
        </w:rPr>
        <w:sym w:font="WP TypographicSymbols" w:char="0041"/>
      </w:r>
      <w:r w:rsidRPr="004A12C0">
        <w:rPr>
          <w:rFonts w:ascii="Arial" w:hAnsi="Arial" w:cs="Arial"/>
          <w:sz w:val="22"/>
          <w:szCs w:val="22"/>
        </w:rPr>
        <w:t>Safety and Pressure Integrity Classification Criteria for LWR</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1.26, </w:t>
      </w:r>
      <w:r w:rsidRPr="004A12C0">
        <w:rPr>
          <w:rFonts w:ascii="Arial" w:hAnsi="Arial" w:cs="Arial"/>
          <w:sz w:val="22"/>
          <w:szCs w:val="22"/>
        </w:rPr>
        <w:sym w:font="WP TypographicSymbols" w:char="0041"/>
      </w:r>
      <w:r w:rsidRPr="004A12C0">
        <w:rPr>
          <w:rFonts w:ascii="Arial" w:hAnsi="Arial" w:cs="Arial"/>
          <w:sz w:val="22"/>
          <w:szCs w:val="22"/>
        </w:rPr>
        <w:t>Quality Group Classifications and Standards for Water</w:t>
      </w:r>
      <w:r w:rsidRPr="004A12C0">
        <w:rPr>
          <w:rFonts w:ascii="Arial" w:hAnsi="Arial" w:cs="Arial"/>
          <w:sz w:val="22"/>
          <w:szCs w:val="22"/>
        </w:rPr>
        <w:noBreakHyphen/>
        <w:t>, Steam</w:t>
      </w:r>
      <w:r w:rsidRPr="004A12C0">
        <w:rPr>
          <w:rFonts w:ascii="Arial" w:hAnsi="Arial" w:cs="Arial"/>
          <w:sz w:val="22"/>
          <w:szCs w:val="22"/>
        </w:rPr>
        <w:noBreakHyphen/>
        <w:t xml:space="preserve">, and </w:t>
      </w:r>
      <w:proofErr w:type="spellStart"/>
      <w:r w:rsidRPr="004A12C0">
        <w:rPr>
          <w:rFonts w:ascii="Arial" w:hAnsi="Arial" w:cs="Arial"/>
          <w:sz w:val="22"/>
          <w:szCs w:val="22"/>
        </w:rPr>
        <w:t>Radioactive</w:t>
      </w:r>
      <w:r w:rsidRPr="004A12C0">
        <w:rPr>
          <w:rFonts w:ascii="Arial" w:hAnsi="Arial" w:cs="Arial"/>
          <w:sz w:val="22"/>
          <w:szCs w:val="22"/>
        </w:rPr>
        <w:noBreakHyphen/>
        <w:t>Waste</w:t>
      </w:r>
      <w:r w:rsidRPr="004A12C0">
        <w:rPr>
          <w:rFonts w:ascii="Arial" w:hAnsi="Arial" w:cs="Arial"/>
          <w:sz w:val="22"/>
          <w:szCs w:val="22"/>
        </w:rPr>
        <w:noBreakHyphen/>
        <w:t>Containing</w:t>
      </w:r>
      <w:proofErr w:type="spellEnd"/>
      <w:r w:rsidRPr="004A12C0">
        <w:rPr>
          <w:rFonts w:ascii="Arial" w:hAnsi="Arial" w:cs="Arial"/>
          <w:sz w:val="22"/>
          <w:szCs w:val="22"/>
        </w:rPr>
        <w:t xml:space="preserve"> Components of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1.29, </w:t>
      </w:r>
      <w:r w:rsidRPr="004A12C0">
        <w:rPr>
          <w:rFonts w:ascii="Arial" w:hAnsi="Arial" w:cs="Arial"/>
          <w:sz w:val="22"/>
          <w:szCs w:val="22"/>
        </w:rPr>
        <w:sym w:font="WP TypographicSymbols" w:char="0041"/>
      </w:r>
      <w:r w:rsidRPr="004A12C0">
        <w:rPr>
          <w:rFonts w:ascii="Arial" w:hAnsi="Arial" w:cs="Arial"/>
          <w:sz w:val="22"/>
          <w:szCs w:val="22"/>
        </w:rPr>
        <w:t>Seismic Design Classification</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1.100, </w:t>
      </w:r>
      <w:r w:rsidRPr="004A12C0">
        <w:rPr>
          <w:rFonts w:ascii="Arial" w:hAnsi="Arial" w:cs="Arial"/>
          <w:sz w:val="22"/>
          <w:szCs w:val="22"/>
        </w:rPr>
        <w:sym w:font="WP TypographicSymbols" w:char="0041"/>
      </w:r>
      <w:r w:rsidRPr="004A12C0">
        <w:rPr>
          <w:rFonts w:ascii="Arial" w:hAnsi="Arial" w:cs="Arial"/>
          <w:sz w:val="22"/>
          <w:szCs w:val="22"/>
        </w:rPr>
        <w:t>Seismic Qualification of Electrical and Mechanical Equipment for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1.155, </w:t>
      </w:r>
      <w:r w:rsidRPr="004A12C0">
        <w:rPr>
          <w:rFonts w:ascii="Arial" w:hAnsi="Arial" w:cs="Arial"/>
          <w:sz w:val="22"/>
          <w:szCs w:val="22"/>
        </w:rPr>
        <w:sym w:font="WP TypographicSymbols" w:char="0041"/>
      </w:r>
      <w:r w:rsidRPr="004A12C0">
        <w:rPr>
          <w:rFonts w:ascii="Arial" w:hAnsi="Arial" w:cs="Arial"/>
          <w:sz w:val="22"/>
          <w:szCs w:val="22"/>
        </w:rPr>
        <w:t>Station Blackout</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A12C0">
        <w:rPr>
          <w:rFonts w:ascii="Arial" w:hAnsi="Arial" w:cs="Arial"/>
          <w:sz w:val="22"/>
          <w:szCs w:val="22"/>
        </w:rPr>
        <w:t xml:space="preserve">RG 1.186, </w:t>
      </w:r>
      <w:r w:rsidRPr="004A12C0">
        <w:rPr>
          <w:rFonts w:ascii="Arial" w:hAnsi="Arial" w:cs="Arial"/>
          <w:sz w:val="22"/>
          <w:szCs w:val="22"/>
        </w:rPr>
        <w:sym w:font="WP TypographicSymbols" w:char="0041"/>
      </w:r>
      <w:r w:rsidRPr="004A12C0">
        <w:rPr>
          <w:rFonts w:ascii="Arial" w:hAnsi="Arial" w:cs="Arial"/>
          <w:sz w:val="22"/>
          <w:szCs w:val="22"/>
        </w:rPr>
        <w:t>Guidance and Examples for Identifying 10 CFR 50.2 Design Bases</w:t>
      </w:r>
      <w:r w:rsidRPr="004A12C0">
        <w:rPr>
          <w:rFonts w:ascii="Arial" w:hAnsi="Arial" w:cs="Arial"/>
          <w:sz w:val="22"/>
          <w:szCs w:val="22"/>
        </w:rPr>
        <w:sym w:font="WP TypographicSymbols" w:char="0040"/>
      </w:r>
      <w:r w:rsidRPr="004A12C0">
        <w:rPr>
          <w:rFonts w:ascii="Arial" w:hAnsi="Arial" w:cs="Arial"/>
          <w:sz w:val="22"/>
          <w:szCs w:val="22"/>
        </w:rPr>
        <w:t xml:space="preserve"> (ADAMS Accession No.</w:t>
      </w:r>
      <w:proofErr w:type="gramEnd"/>
      <w:r w:rsidRPr="004A12C0">
        <w:rPr>
          <w:rFonts w:ascii="Arial" w:hAnsi="Arial" w:cs="Arial"/>
          <w:sz w:val="22"/>
          <w:szCs w:val="22"/>
        </w:rPr>
        <w:t xml:space="preserve"> ML003754825)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A12C0">
        <w:rPr>
          <w:rFonts w:ascii="Arial" w:hAnsi="Arial" w:cs="Arial"/>
          <w:sz w:val="22"/>
          <w:szCs w:val="22"/>
        </w:rPr>
        <w:lastRenderedPageBreak/>
        <w:t>NEI 97</w:t>
      </w:r>
      <w:r w:rsidRPr="004A12C0">
        <w:rPr>
          <w:rFonts w:ascii="Arial" w:hAnsi="Arial" w:cs="Arial"/>
          <w:sz w:val="22"/>
          <w:szCs w:val="22"/>
        </w:rPr>
        <w:noBreakHyphen/>
        <w:t xml:space="preserve">04, </w:t>
      </w:r>
      <w:r w:rsidRPr="004A12C0">
        <w:rPr>
          <w:rFonts w:ascii="Arial" w:hAnsi="Arial" w:cs="Arial"/>
          <w:sz w:val="22"/>
          <w:szCs w:val="22"/>
        </w:rPr>
        <w:sym w:font="WP TypographicSymbols" w:char="0041"/>
      </w:r>
      <w:r w:rsidRPr="004A12C0">
        <w:rPr>
          <w:rFonts w:ascii="Arial" w:hAnsi="Arial" w:cs="Arial"/>
          <w:sz w:val="22"/>
          <w:szCs w:val="22"/>
        </w:rPr>
        <w:t>Design Basis Program Guidelines,</w:t>
      </w:r>
      <w:r w:rsidRPr="004A12C0">
        <w:rPr>
          <w:rFonts w:ascii="Arial" w:hAnsi="Arial" w:cs="Arial"/>
          <w:sz w:val="22"/>
          <w:szCs w:val="22"/>
        </w:rPr>
        <w:sym w:font="WP TypographicSymbols" w:char="0040"/>
      </w:r>
      <w:r w:rsidRPr="004A12C0">
        <w:rPr>
          <w:rFonts w:ascii="Arial" w:hAnsi="Arial" w:cs="Arial"/>
          <w:sz w:val="22"/>
          <w:szCs w:val="22"/>
        </w:rPr>
        <w:t xml:space="preserve"> Appendix B (ADAMS Accession No.</w:t>
      </w:r>
      <w:proofErr w:type="gramEnd"/>
      <w:r w:rsidRPr="004A12C0">
        <w:rPr>
          <w:rFonts w:ascii="Arial" w:hAnsi="Arial" w:cs="Arial"/>
          <w:sz w:val="22"/>
          <w:szCs w:val="22"/>
        </w:rPr>
        <w:t xml:space="preserve"> ML003771698)</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b/>
          <w:bCs/>
          <w:sz w:val="22"/>
          <w:szCs w:val="22"/>
        </w:rPr>
        <w:t>Electrical</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1.6, </w:t>
      </w:r>
      <w:r w:rsidRPr="004A12C0">
        <w:rPr>
          <w:rFonts w:ascii="Arial" w:hAnsi="Arial" w:cs="Arial"/>
          <w:sz w:val="22"/>
          <w:szCs w:val="22"/>
        </w:rPr>
        <w:sym w:font="WP TypographicSymbols" w:char="0041"/>
      </w:r>
      <w:r w:rsidRPr="004A12C0">
        <w:rPr>
          <w:rFonts w:ascii="Arial" w:hAnsi="Arial" w:cs="Arial"/>
          <w:sz w:val="22"/>
          <w:szCs w:val="22"/>
        </w:rPr>
        <w:t xml:space="preserve">Independence </w:t>
      </w:r>
      <w:proofErr w:type="gramStart"/>
      <w:r w:rsidRPr="004A12C0">
        <w:rPr>
          <w:rFonts w:ascii="Arial" w:hAnsi="Arial" w:cs="Arial"/>
          <w:sz w:val="22"/>
          <w:szCs w:val="22"/>
        </w:rPr>
        <w:t>Between</w:t>
      </w:r>
      <w:proofErr w:type="gramEnd"/>
      <w:r w:rsidRPr="004A12C0">
        <w:rPr>
          <w:rFonts w:ascii="Arial" w:hAnsi="Arial" w:cs="Arial"/>
          <w:sz w:val="22"/>
          <w:szCs w:val="22"/>
        </w:rPr>
        <w:t xml:space="preserve"> Redundant Standby (Onsite) Power Sources and Between Their Distribution Systems</w:t>
      </w:r>
      <w:r w:rsidRPr="004A12C0">
        <w:rPr>
          <w:rFonts w:ascii="Arial" w:hAnsi="Arial" w:cs="Arial"/>
          <w:sz w:val="22"/>
          <w:szCs w:val="22"/>
        </w:rPr>
        <w:sym w:font="WP TypographicSymbols" w:char="0040"/>
      </w:r>
      <w:r w:rsidRPr="004A12C0">
        <w:rPr>
          <w:rFonts w:ascii="Arial" w:hAnsi="Arial" w:cs="Arial"/>
          <w:sz w:val="22"/>
          <w:szCs w:val="22"/>
        </w:rPr>
        <w:t xml:space="preserve"> (ADAMS Accession No. ML0037739924)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1.30, </w:t>
      </w:r>
      <w:r w:rsidRPr="004A12C0">
        <w:rPr>
          <w:rFonts w:ascii="Arial" w:hAnsi="Arial" w:cs="Arial"/>
          <w:sz w:val="22"/>
          <w:szCs w:val="22"/>
        </w:rPr>
        <w:sym w:font="WP TypographicSymbols" w:char="0041"/>
      </w:r>
      <w:r w:rsidRPr="004A12C0">
        <w:rPr>
          <w:rFonts w:ascii="Arial" w:hAnsi="Arial" w:cs="Arial"/>
          <w:sz w:val="22"/>
          <w:szCs w:val="22"/>
        </w:rPr>
        <w:t>Quality Assurance Requirements for the Installation, Inspection, and Testing of Instrumentation and Electric Equipment (Safety Guide 30)</w:t>
      </w:r>
      <w:r w:rsidRPr="004A12C0">
        <w:rPr>
          <w:rFonts w:ascii="Arial" w:hAnsi="Arial" w:cs="Arial"/>
          <w:sz w:val="22"/>
          <w:szCs w:val="22"/>
        </w:rPr>
        <w:sym w:font="WP TypographicSymbols" w:char="0040"/>
      </w:r>
      <w:r w:rsidRPr="004A12C0">
        <w:rPr>
          <w:rFonts w:ascii="Arial" w:hAnsi="Arial" w:cs="Arial"/>
          <w:sz w:val="22"/>
          <w:szCs w:val="22"/>
        </w:rPr>
        <w:t xml:space="preserve"> (ANSI N45.2.4/Institute of Electrical and Electronics Engineers (IEEE) 336)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1.32, </w:t>
      </w:r>
      <w:r w:rsidRPr="004A12C0">
        <w:rPr>
          <w:rFonts w:ascii="Arial" w:hAnsi="Arial" w:cs="Arial"/>
          <w:sz w:val="22"/>
          <w:szCs w:val="22"/>
        </w:rPr>
        <w:sym w:font="WP TypographicSymbols" w:char="0041"/>
      </w:r>
      <w:r w:rsidRPr="004A12C0">
        <w:rPr>
          <w:rFonts w:ascii="Arial" w:hAnsi="Arial" w:cs="Arial"/>
          <w:sz w:val="22"/>
          <w:szCs w:val="22"/>
        </w:rPr>
        <w:t>Criteria for Safety-Related Electric Power Systems for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(IEEE 308)</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1.40, </w:t>
      </w:r>
      <w:r w:rsidRPr="004A12C0">
        <w:rPr>
          <w:rFonts w:ascii="Arial" w:hAnsi="Arial" w:cs="Arial"/>
          <w:sz w:val="22"/>
          <w:szCs w:val="22"/>
        </w:rPr>
        <w:sym w:font="WP TypographicSymbols" w:char="0041"/>
      </w:r>
      <w:r w:rsidRPr="004A12C0">
        <w:rPr>
          <w:rFonts w:ascii="Arial" w:hAnsi="Arial" w:cs="Arial"/>
          <w:sz w:val="22"/>
          <w:szCs w:val="22"/>
        </w:rPr>
        <w:t>Qualification Tests of Continuous-Duty Motors Installed Inside the Containment of Water-Cooled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(IEEE 334)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1.47, </w:t>
      </w:r>
      <w:r w:rsidRPr="004A12C0">
        <w:rPr>
          <w:rFonts w:ascii="Arial" w:hAnsi="Arial" w:cs="Arial"/>
          <w:sz w:val="22"/>
          <w:szCs w:val="22"/>
        </w:rPr>
        <w:sym w:font="WP TypographicSymbols" w:char="0041"/>
      </w:r>
      <w:r w:rsidRPr="004A12C0">
        <w:rPr>
          <w:rFonts w:ascii="Arial" w:hAnsi="Arial" w:cs="Arial"/>
          <w:sz w:val="22"/>
          <w:szCs w:val="22"/>
        </w:rPr>
        <w:t>Bypassed and Inoperable Status Indication for Nuclear Power Plant Safety Systems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1.53, </w:t>
      </w:r>
      <w:r w:rsidRPr="004A12C0">
        <w:rPr>
          <w:rFonts w:ascii="Arial" w:hAnsi="Arial" w:cs="Arial"/>
          <w:sz w:val="22"/>
          <w:szCs w:val="22"/>
        </w:rPr>
        <w:sym w:font="WP TypographicSymbols" w:char="0041"/>
      </w:r>
      <w:r w:rsidRPr="004A12C0">
        <w:rPr>
          <w:rFonts w:ascii="Arial" w:hAnsi="Arial" w:cs="Arial"/>
          <w:sz w:val="22"/>
          <w:szCs w:val="22"/>
        </w:rPr>
        <w:t>Application of the Single-Failure Criterion to Nuclear Power Plant Protection Systems</w:t>
      </w:r>
      <w:r w:rsidRPr="004A12C0">
        <w:rPr>
          <w:rFonts w:ascii="Arial" w:hAnsi="Arial" w:cs="Arial"/>
          <w:sz w:val="22"/>
          <w:szCs w:val="22"/>
        </w:rPr>
        <w:sym w:font="WP TypographicSymbols" w:char="0040"/>
      </w:r>
      <w:r w:rsidRPr="004A12C0">
        <w:rPr>
          <w:rFonts w:ascii="Arial" w:hAnsi="Arial" w:cs="Arial"/>
          <w:sz w:val="22"/>
          <w:szCs w:val="22"/>
        </w:rPr>
        <w:t xml:space="preserve"> (IEEE 279 and IEEE 379)</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1.63, </w:t>
      </w:r>
      <w:r w:rsidRPr="004A12C0">
        <w:rPr>
          <w:rFonts w:ascii="Arial" w:hAnsi="Arial" w:cs="Arial"/>
          <w:sz w:val="22"/>
          <w:szCs w:val="22"/>
        </w:rPr>
        <w:sym w:font="WP TypographicSymbols" w:char="0041"/>
      </w:r>
      <w:r w:rsidRPr="004A12C0">
        <w:rPr>
          <w:rFonts w:ascii="Arial" w:hAnsi="Arial" w:cs="Arial"/>
          <w:sz w:val="22"/>
          <w:szCs w:val="22"/>
        </w:rPr>
        <w:t>Electric Penetration Assemblies in Containment Structures for Light-Water-Cooled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(IEEE 317)</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1.73, </w:t>
      </w:r>
      <w:r w:rsidRPr="004A12C0">
        <w:rPr>
          <w:rFonts w:ascii="Arial" w:hAnsi="Arial" w:cs="Arial"/>
          <w:sz w:val="22"/>
          <w:szCs w:val="22"/>
        </w:rPr>
        <w:sym w:font="WP TypographicSymbols" w:char="0041"/>
      </w:r>
      <w:r w:rsidRPr="004A12C0">
        <w:rPr>
          <w:rFonts w:ascii="Arial" w:hAnsi="Arial" w:cs="Arial"/>
          <w:sz w:val="22"/>
          <w:szCs w:val="22"/>
        </w:rPr>
        <w:t>Qualification Tests of Electric Valve Operators Installed Inside the Containment of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1.75, </w:t>
      </w:r>
      <w:r w:rsidRPr="004A12C0">
        <w:rPr>
          <w:rFonts w:ascii="Arial" w:hAnsi="Arial" w:cs="Arial"/>
          <w:sz w:val="22"/>
          <w:szCs w:val="22"/>
        </w:rPr>
        <w:sym w:font="WP TypographicSymbols" w:char="0041"/>
      </w:r>
      <w:r w:rsidRPr="004A12C0">
        <w:rPr>
          <w:rFonts w:ascii="Arial" w:hAnsi="Arial" w:cs="Arial"/>
          <w:sz w:val="22"/>
          <w:szCs w:val="22"/>
        </w:rPr>
        <w:t>Physical Independence of Electric Systems</w:t>
      </w:r>
      <w:r w:rsidRPr="004A12C0">
        <w:rPr>
          <w:rFonts w:ascii="Arial" w:hAnsi="Arial" w:cs="Arial"/>
          <w:sz w:val="22"/>
          <w:szCs w:val="22"/>
        </w:rPr>
        <w:sym w:font="WP TypographicSymbols" w:char="0040"/>
      </w:r>
      <w:r w:rsidRPr="004A12C0">
        <w:rPr>
          <w:rFonts w:ascii="Arial" w:hAnsi="Arial" w:cs="Arial"/>
          <w:sz w:val="22"/>
          <w:szCs w:val="22"/>
        </w:rPr>
        <w:t xml:space="preserve"> (IEEE 384)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1.81, </w:t>
      </w:r>
      <w:r w:rsidRPr="004A12C0">
        <w:rPr>
          <w:rFonts w:ascii="Arial" w:hAnsi="Arial" w:cs="Arial"/>
          <w:sz w:val="22"/>
          <w:szCs w:val="22"/>
        </w:rPr>
        <w:sym w:font="WP TypographicSymbols" w:char="0041"/>
      </w:r>
      <w:r w:rsidRPr="004A12C0">
        <w:rPr>
          <w:rFonts w:ascii="Arial" w:hAnsi="Arial" w:cs="Arial"/>
          <w:sz w:val="22"/>
          <w:szCs w:val="22"/>
        </w:rPr>
        <w:t>Shared Emergency and Shutdown Electric Systems for Multi-Unit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1.89, </w:t>
      </w:r>
      <w:r w:rsidRPr="004A12C0">
        <w:rPr>
          <w:rFonts w:ascii="Arial" w:hAnsi="Arial" w:cs="Arial"/>
          <w:sz w:val="22"/>
          <w:szCs w:val="22"/>
        </w:rPr>
        <w:sym w:font="WP TypographicSymbols" w:char="0041"/>
      </w:r>
      <w:r w:rsidRPr="004A12C0">
        <w:rPr>
          <w:rFonts w:ascii="Arial" w:hAnsi="Arial" w:cs="Arial"/>
          <w:sz w:val="22"/>
          <w:szCs w:val="22"/>
        </w:rPr>
        <w:t>Qualification of Class 1E Equipment for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(IEEE 323)</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1.106, </w:t>
      </w:r>
      <w:r w:rsidRPr="004A12C0">
        <w:rPr>
          <w:rFonts w:ascii="Arial" w:hAnsi="Arial" w:cs="Arial"/>
          <w:sz w:val="22"/>
          <w:szCs w:val="22"/>
        </w:rPr>
        <w:sym w:font="WP TypographicSymbols" w:char="0041"/>
      </w:r>
      <w:r w:rsidRPr="004A12C0">
        <w:rPr>
          <w:rFonts w:ascii="Arial" w:hAnsi="Arial" w:cs="Arial"/>
          <w:sz w:val="22"/>
          <w:szCs w:val="22"/>
        </w:rPr>
        <w:t>Thermal Overload Protection for Electric Motors on Motor-Operated Valves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1.128, </w:t>
      </w:r>
      <w:r w:rsidRPr="004A12C0">
        <w:rPr>
          <w:rFonts w:ascii="Arial" w:hAnsi="Arial" w:cs="Arial"/>
          <w:sz w:val="22"/>
          <w:szCs w:val="22"/>
        </w:rPr>
        <w:sym w:font="WP TypographicSymbols" w:char="0041"/>
      </w:r>
      <w:r w:rsidRPr="004A12C0">
        <w:rPr>
          <w:rFonts w:ascii="Arial" w:hAnsi="Arial" w:cs="Arial"/>
          <w:sz w:val="22"/>
          <w:szCs w:val="22"/>
        </w:rPr>
        <w:t>Installation Design and Installation of Large Lead Storage Batteries for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(IEEE 484)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1.129, </w:t>
      </w:r>
      <w:r w:rsidRPr="004A12C0">
        <w:rPr>
          <w:rFonts w:ascii="Arial" w:hAnsi="Arial" w:cs="Arial"/>
          <w:sz w:val="22"/>
          <w:szCs w:val="22"/>
        </w:rPr>
        <w:sym w:font="WP TypographicSymbols" w:char="0041"/>
      </w:r>
      <w:r w:rsidRPr="004A12C0">
        <w:rPr>
          <w:rFonts w:ascii="Arial" w:hAnsi="Arial" w:cs="Arial"/>
          <w:sz w:val="22"/>
          <w:szCs w:val="22"/>
        </w:rPr>
        <w:t>Maintenance, Testing, and Replacement of Large Lead Storage Batteries for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(IEEE 450)</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1.131, </w:t>
      </w:r>
      <w:r w:rsidRPr="004A12C0">
        <w:rPr>
          <w:rFonts w:ascii="Arial" w:hAnsi="Arial" w:cs="Arial"/>
          <w:sz w:val="22"/>
          <w:szCs w:val="22"/>
        </w:rPr>
        <w:sym w:font="WP TypographicSymbols" w:char="0041"/>
      </w:r>
      <w:r w:rsidRPr="004A12C0">
        <w:rPr>
          <w:rFonts w:ascii="Arial" w:hAnsi="Arial" w:cs="Arial"/>
          <w:sz w:val="22"/>
          <w:szCs w:val="22"/>
        </w:rPr>
        <w:t>Qualification Tests of Electric Cables, Field Splices, and Connections for Light-Water-Cooled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(IEEE 383)</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1.180, </w:t>
      </w:r>
      <w:r w:rsidRPr="004A12C0">
        <w:rPr>
          <w:rFonts w:ascii="Arial" w:hAnsi="Arial" w:cs="Arial"/>
          <w:sz w:val="22"/>
          <w:szCs w:val="22"/>
        </w:rPr>
        <w:sym w:font="WP TypographicSymbols" w:char="0041"/>
      </w:r>
      <w:r w:rsidRPr="004A12C0">
        <w:rPr>
          <w:rFonts w:ascii="Arial" w:hAnsi="Arial" w:cs="Arial"/>
          <w:sz w:val="22"/>
          <w:szCs w:val="22"/>
        </w:rPr>
        <w:t>Guidelines for Evaluating Electromagnetic and Radio-Frequency Interference in Safety-Related Instrumentation and Control Systems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b/>
          <w:bCs/>
          <w:sz w:val="22"/>
          <w:szCs w:val="22"/>
        </w:rPr>
        <w:lastRenderedPageBreak/>
        <w:t>Instrumentation and Control</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1.11, </w:t>
      </w:r>
      <w:r w:rsidRPr="004A12C0">
        <w:rPr>
          <w:rFonts w:ascii="Arial" w:hAnsi="Arial" w:cs="Arial"/>
          <w:sz w:val="22"/>
          <w:szCs w:val="22"/>
        </w:rPr>
        <w:sym w:font="WP TypographicSymbols" w:char="0041"/>
      </w:r>
      <w:r w:rsidRPr="004A12C0">
        <w:rPr>
          <w:rFonts w:ascii="Arial" w:hAnsi="Arial" w:cs="Arial"/>
          <w:sz w:val="22"/>
          <w:szCs w:val="22"/>
        </w:rPr>
        <w:t>Instrument Lines Penetrating Primary Containment</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1.12, </w:t>
      </w:r>
      <w:r w:rsidRPr="004A12C0">
        <w:rPr>
          <w:rFonts w:ascii="Arial" w:hAnsi="Arial" w:cs="Arial"/>
          <w:sz w:val="22"/>
          <w:szCs w:val="22"/>
        </w:rPr>
        <w:sym w:font="WP TypographicSymbols" w:char="0041"/>
      </w:r>
      <w:r w:rsidRPr="004A12C0">
        <w:rPr>
          <w:rFonts w:ascii="Arial" w:hAnsi="Arial" w:cs="Arial"/>
          <w:sz w:val="22"/>
          <w:szCs w:val="22"/>
        </w:rPr>
        <w:t>Instrumentation for Earthquakes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1.30, </w:t>
      </w:r>
      <w:r w:rsidRPr="004A12C0">
        <w:rPr>
          <w:rFonts w:ascii="Arial" w:hAnsi="Arial" w:cs="Arial"/>
          <w:sz w:val="22"/>
          <w:szCs w:val="22"/>
        </w:rPr>
        <w:sym w:font="WP TypographicSymbols" w:char="0041"/>
      </w:r>
      <w:r w:rsidRPr="004A12C0">
        <w:rPr>
          <w:rFonts w:ascii="Arial" w:hAnsi="Arial" w:cs="Arial"/>
          <w:sz w:val="22"/>
          <w:szCs w:val="22"/>
        </w:rPr>
        <w:t>Quality Assurance Requirements for the Installation, Inspection, and Testing of Instrumentation and Electric Equipment</w:t>
      </w:r>
      <w:r w:rsidRPr="004A12C0">
        <w:rPr>
          <w:rFonts w:ascii="Arial" w:hAnsi="Arial" w:cs="Arial"/>
          <w:sz w:val="22"/>
          <w:szCs w:val="22"/>
        </w:rPr>
        <w:sym w:font="WP TypographicSymbols" w:char="0040"/>
      </w:r>
      <w:r w:rsidRPr="004A12C0">
        <w:rPr>
          <w:rFonts w:ascii="Arial" w:hAnsi="Arial" w:cs="Arial"/>
          <w:sz w:val="22"/>
          <w:szCs w:val="22"/>
        </w:rPr>
        <w:t xml:space="preserve"> (ANSI N45.2.4/IEEE 336)</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1.32, </w:t>
      </w:r>
      <w:r w:rsidRPr="004A12C0">
        <w:rPr>
          <w:rFonts w:ascii="Arial" w:hAnsi="Arial" w:cs="Arial"/>
          <w:sz w:val="22"/>
          <w:szCs w:val="22"/>
        </w:rPr>
        <w:sym w:font="WP TypographicSymbols" w:char="0041"/>
      </w:r>
      <w:r w:rsidRPr="004A12C0">
        <w:rPr>
          <w:rFonts w:ascii="Arial" w:hAnsi="Arial" w:cs="Arial"/>
          <w:sz w:val="22"/>
          <w:szCs w:val="22"/>
        </w:rPr>
        <w:t>Criteria for Safety-Related Electric Power Systems for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(IEEE 308)</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1.47, </w:t>
      </w:r>
      <w:r w:rsidRPr="004A12C0">
        <w:rPr>
          <w:rFonts w:ascii="Arial" w:hAnsi="Arial" w:cs="Arial"/>
          <w:sz w:val="22"/>
          <w:szCs w:val="22"/>
        </w:rPr>
        <w:sym w:font="WP TypographicSymbols" w:char="0041"/>
      </w:r>
      <w:r w:rsidRPr="004A12C0">
        <w:rPr>
          <w:rFonts w:ascii="Arial" w:hAnsi="Arial" w:cs="Arial"/>
          <w:sz w:val="22"/>
          <w:szCs w:val="22"/>
        </w:rPr>
        <w:t>Bypassed and Inoperable Status Indication for Nuclear Power Plant Safety Systems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1.53, </w:t>
      </w:r>
      <w:r w:rsidRPr="004A12C0">
        <w:rPr>
          <w:rFonts w:ascii="Arial" w:hAnsi="Arial" w:cs="Arial"/>
          <w:sz w:val="22"/>
          <w:szCs w:val="22"/>
        </w:rPr>
        <w:sym w:font="WP TypographicSymbols" w:char="0041"/>
      </w:r>
      <w:r w:rsidRPr="004A12C0">
        <w:rPr>
          <w:rFonts w:ascii="Arial" w:hAnsi="Arial" w:cs="Arial"/>
          <w:sz w:val="22"/>
          <w:szCs w:val="22"/>
        </w:rPr>
        <w:t>Application of the Single-Failure Criterion to Nuclear Power Plant Protection Systems</w:t>
      </w:r>
      <w:r w:rsidRPr="004A12C0">
        <w:rPr>
          <w:rFonts w:ascii="Arial" w:hAnsi="Arial" w:cs="Arial"/>
          <w:sz w:val="22"/>
          <w:szCs w:val="22"/>
        </w:rPr>
        <w:sym w:font="WP TypographicSymbols" w:char="0040"/>
      </w:r>
      <w:r w:rsidRPr="004A12C0">
        <w:rPr>
          <w:rFonts w:ascii="Arial" w:hAnsi="Arial" w:cs="Arial"/>
          <w:sz w:val="22"/>
          <w:szCs w:val="22"/>
        </w:rPr>
        <w:t xml:space="preserve"> (IEEE 279 and IEEE 379)</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1.62, </w:t>
      </w:r>
      <w:r w:rsidRPr="004A12C0">
        <w:rPr>
          <w:rFonts w:ascii="Arial" w:hAnsi="Arial" w:cs="Arial"/>
          <w:sz w:val="22"/>
          <w:szCs w:val="22"/>
        </w:rPr>
        <w:sym w:font="WP TypographicSymbols" w:char="0041"/>
      </w:r>
      <w:r w:rsidRPr="004A12C0">
        <w:rPr>
          <w:rFonts w:ascii="Arial" w:hAnsi="Arial" w:cs="Arial"/>
          <w:sz w:val="22"/>
          <w:szCs w:val="22"/>
        </w:rPr>
        <w:t>Manual Initiation of Protective Actions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1.63, </w:t>
      </w:r>
      <w:r w:rsidRPr="004A12C0">
        <w:rPr>
          <w:rFonts w:ascii="Arial" w:hAnsi="Arial" w:cs="Arial"/>
          <w:sz w:val="22"/>
          <w:szCs w:val="22"/>
        </w:rPr>
        <w:sym w:font="WP TypographicSymbols" w:char="0041"/>
      </w:r>
      <w:r w:rsidRPr="004A12C0">
        <w:rPr>
          <w:rFonts w:ascii="Arial" w:hAnsi="Arial" w:cs="Arial"/>
          <w:sz w:val="22"/>
          <w:szCs w:val="22"/>
        </w:rPr>
        <w:t>Electric Penetration Assemblies in Containment Structures for Light-Water-Cooled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(IEEE 317)</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1.75, </w:t>
      </w:r>
      <w:r w:rsidRPr="004A12C0">
        <w:rPr>
          <w:rFonts w:ascii="Arial" w:hAnsi="Arial" w:cs="Arial"/>
          <w:sz w:val="22"/>
          <w:szCs w:val="22"/>
        </w:rPr>
        <w:sym w:font="WP TypographicSymbols" w:char="0041"/>
      </w:r>
      <w:r w:rsidRPr="004A12C0">
        <w:rPr>
          <w:rFonts w:ascii="Arial" w:hAnsi="Arial" w:cs="Arial"/>
          <w:sz w:val="22"/>
          <w:szCs w:val="22"/>
        </w:rPr>
        <w:t>Physical Independence of Electric Systems</w:t>
      </w:r>
      <w:r w:rsidRPr="004A12C0">
        <w:rPr>
          <w:rFonts w:ascii="Arial" w:hAnsi="Arial" w:cs="Arial"/>
          <w:sz w:val="22"/>
          <w:szCs w:val="22"/>
        </w:rPr>
        <w:sym w:font="WP TypographicSymbols" w:char="0040"/>
      </w:r>
      <w:r w:rsidRPr="004A12C0">
        <w:rPr>
          <w:rFonts w:ascii="Arial" w:hAnsi="Arial" w:cs="Arial"/>
          <w:sz w:val="22"/>
          <w:szCs w:val="22"/>
        </w:rPr>
        <w:t xml:space="preserve"> (IEEE 384)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1.89, </w:t>
      </w:r>
      <w:r w:rsidRPr="004A12C0">
        <w:rPr>
          <w:rFonts w:ascii="Arial" w:hAnsi="Arial" w:cs="Arial"/>
          <w:sz w:val="22"/>
          <w:szCs w:val="22"/>
        </w:rPr>
        <w:sym w:font="WP TypographicSymbols" w:char="0041"/>
      </w:r>
      <w:r w:rsidRPr="004A12C0">
        <w:rPr>
          <w:rFonts w:ascii="Arial" w:hAnsi="Arial" w:cs="Arial"/>
          <w:sz w:val="22"/>
          <w:szCs w:val="22"/>
        </w:rPr>
        <w:t>Qualification of Class 1E Equipment for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(IEEE 323)</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1.97, </w:t>
      </w:r>
      <w:r w:rsidRPr="004A12C0">
        <w:rPr>
          <w:rFonts w:ascii="Arial" w:hAnsi="Arial" w:cs="Arial"/>
          <w:sz w:val="22"/>
          <w:szCs w:val="22"/>
        </w:rPr>
        <w:sym w:font="WP TypographicSymbols" w:char="0041"/>
      </w:r>
      <w:r w:rsidRPr="004A12C0">
        <w:rPr>
          <w:rFonts w:ascii="Arial" w:hAnsi="Arial" w:cs="Arial"/>
          <w:sz w:val="22"/>
          <w:szCs w:val="22"/>
        </w:rPr>
        <w:t>Instrumentation for Light-Water-Cooled Nuclear Power Plants to Assess Plant and Environs Conditions During and Following an Accident</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1.105, </w:t>
      </w:r>
      <w:r w:rsidRPr="004A12C0">
        <w:rPr>
          <w:rFonts w:ascii="Arial" w:hAnsi="Arial" w:cs="Arial"/>
          <w:sz w:val="22"/>
          <w:szCs w:val="22"/>
        </w:rPr>
        <w:sym w:font="WP TypographicSymbols" w:char="0041"/>
      </w:r>
      <w:r w:rsidRPr="004A12C0">
        <w:rPr>
          <w:rFonts w:ascii="Arial" w:hAnsi="Arial" w:cs="Arial"/>
          <w:sz w:val="22"/>
          <w:szCs w:val="22"/>
        </w:rPr>
        <w:t>Instrument Set Points</w:t>
      </w:r>
      <w:r w:rsidRPr="004A12C0">
        <w:rPr>
          <w:rFonts w:ascii="Arial" w:hAnsi="Arial" w:cs="Arial"/>
          <w:sz w:val="22"/>
          <w:szCs w:val="22"/>
        </w:rPr>
        <w:sym w:font="WP TypographicSymbols" w:char="0040"/>
      </w:r>
      <w:r w:rsidRPr="004A12C0">
        <w:rPr>
          <w:rFonts w:ascii="Arial" w:hAnsi="Arial" w:cs="Arial"/>
          <w:sz w:val="22"/>
          <w:szCs w:val="22"/>
        </w:rPr>
        <w:t xml:space="preserve"> (Instrument Society of America (ISA) S67.04)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1.151, </w:t>
      </w:r>
      <w:r w:rsidRPr="004A12C0">
        <w:rPr>
          <w:rFonts w:ascii="Arial" w:hAnsi="Arial" w:cs="Arial"/>
          <w:sz w:val="22"/>
          <w:szCs w:val="22"/>
        </w:rPr>
        <w:sym w:font="WP TypographicSymbols" w:char="0041"/>
      </w:r>
      <w:r w:rsidRPr="004A12C0">
        <w:rPr>
          <w:rFonts w:ascii="Arial" w:hAnsi="Arial" w:cs="Arial"/>
          <w:sz w:val="22"/>
          <w:szCs w:val="22"/>
        </w:rPr>
        <w:t>Instrument Sensing Lines</w:t>
      </w:r>
      <w:r w:rsidRPr="004A12C0">
        <w:rPr>
          <w:rFonts w:ascii="Arial" w:hAnsi="Arial" w:cs="Arial"/>
          <w:sz w:val="22"/>
          <w:szCs w:val="22"/>
        </w:rPr>
        <w:sym w:font="WP TypographicSymbols" w:char="0040"/>
      </w:r>
      <w:r w:rsidRPr="004A12C0">
        <w:rPr>
          <w:rFonts w:ascii="Arial" w:hAnsi="Arial" w:cs="Arial"/>
          <w:sz w:val="22"/>
          <w:szCs w:val="22"/>
        </w:rPr>
        <w:t xml:space="preserve"> (ISA S67.02)</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A12C0">
        <w:rPr>
          <w:rFonts w:ascii="Arial" w:hAnsi="Arial" w:cs="Arial"/>
          <w:sz w:val="22"/>
          <w:szCs w:val="22"/>
        </w:rPr>
        <w:t xml:space="preserve">Electric Power Research Institute (EPRI) TR-102348, </w:t>
      </w:r>
      <w:r w:rsidRPr="004A12C0">
        <w:rPr>
          <w:rFonts w:ascii="Arial" w:hAnsi="Arial" w:cs="Arial"/>
          <w:sz w:val="22"/>
          <w:szCs w:val="22"/>
        </w:rPr>
        <w:sym w:font="WP TypographicSymbols" w:char="0041"/>
      </w:r>
      <w:r w:rsidRPr="004A12C0">
        <w:rPr>
          <w:rFonts w:ascii="Arial" w:hAnsi="Arial" w:cs="Arial"/>
          <w:sz w:val="22"/>
          <w:szCs w:val="22"/>
        </w:rPr>
        <w:t>Guideline on Licensing Digital Upgrades</w:t>
      </w:r>
      <w:r w:rsidRPr="004A12C0">
        <w:rPr>
          <w:rFonts w:ascii="Arial" w:hAnsi="Arial" w:cs="Arial"/>
          <w:sz w:val="22"/>
          <w:szCs w:val="22"/>
        </w:rPr>
        <w:sym w:font="WP TypographicSymbols" w:char="0040"/>
      </w:r>
      <w:r w:rsidRPr="004A12C0">
        <w:rPr>
          <w:rFonts w:ascii="Arial" w:hAnsi="Arial" w:cs="Arial"/>
          <w:sz w:val="22"/>
          <w:szCs w:val="22"/>
        </w:rPr>
        <w:t xml:space="preserve"> (ADAMS Accession No.</w:t>
      </w:r>
      <w:proofErr w:type="gramEnd"/>
      <w:r w:rsidRPr="004A12C0">
        <w:rPr>
          <w:rFonts w:ascii="Arial" w:hAnsi="Arial" w:cs="Arial"/>
          <w:sz w:val="22"/>
          <w:szCs w:val="22"/>
        </w:rPr>
        <w:t xml:space="preserve"> ML02080169)</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IEEE 7-4.3.2-1993, </w:t>
      </w:r>
      <w:r w:rsidRPr="004A12C0">
        <w:rPr>
          <w:rFonts w:ascii="Arial" w:hAnsi="Arial" w:cs="Arial"/>
          <w:sz w:val="22"/>
          <w:szCs w:val="22"/>
        </w:rPr>
        <w:sym w:font="WP TypographicSymbols" w:char="0041"/>
      </w:r>
      <w:r w:rsidRPr="004A12C0">
        <w:rPr>
          <w:rFonts w:ascii="Arial" w:hAnsi="Arial" w:cs="Arial"/>
          <w:sz w:val="22"/>
          <w:szCs w:val="22"/>
        </w:rPr>
        <w:t>IEEE Standard Criteria for Digital Computers in Safety Systems of Nuclear Power Generating Stations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IEEE 1050-1996, </w:t>
      </w:r>
      <w:r w:rsidRPr="004A12C0">
        <w:rPr>
          <w:rFonts w:ascii="Arial" w:hAnsi="Arial" w:cs="Arial"/>
          <w:sz w:val="22"/>
          <w:szCs w:val="22"/>
        </w:rPr>
        <w:sym w:font="WP TypographicSymbols" w:char="0041"/>
      </w:r>
      <w:r w:rsidRPr="004A12C0">
        <w:rPr>
          <w:rFonts w:ascii="Arial" w:hAnsi="Arial" w:cs="Arial"/>
          <w:sz w:val="22"/>
          <w:szCs w:val="22"/>
        </w:rPr>
        <w:t>Guide for Instrument and Control Equipment Grounding in Generating Stations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6117"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IEEE 338-1987, </w:t>
      </w:r>
      <w:r w:rsidRPr="004A12C0">
        <w:rPr>
          <w:rFonts w:ascii="Arial" w:hAnsi="Arial" w:cs="Arial"/>
          <w:sz w:val="22"/>
          <w:szCs w:val="22"/>
        </w:rPr>
        <w:sym w:font="WP TypographicSymbols" w:char="0041"/>
      </w:r>
      <w:r w:rsidRPr="004A12C0">
        <w:rPr>
          <w:rFonts w:ascii="Arial" w:hAnsi="Arial" w:cs="Arial"/>
          <w:sz w:val="22"/>
          <w:szCs w:val="22"/>
        </w:rPr>
        <w:t>IEEE Standard Criteria for Periodic Testing of Nuclear Power Generating Station Class 1E Power and Protection Systems</w:t>
      </w:r>
      <w:r w:rsidRPr="004A12C0">
        <w:rPr>
          <w:rFonts w:ascii="Arial" w:hAnsi="Arial" w:cs="Arial"/>
          <w:sz w:val="22"/>
          <w:szCs w:val="22"/>
        </w:rPr>
        <w:sym w:font="WP TypographicSymbols" w:char="0040"/>
      </w:r>
    </w:p>
    <w:p w:rsidR="00A70EB5" w:rsidRPr="004A12C0" w:rsidRDefault="00A70EB5"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b/>
          <w:bCs/>
          <w:sz w:val="22"/>
          <w:szCs w:val="22"/>
        </w:rPr>
        <w:t>Mechanical</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 </w:t>
      </w:r>
      <w:r w:rsidRPr="004A12C0">
        <w:rPr>
          <w:rFonts w:ascii="Arial" w:hAnsi="Arial" w:cs="Arial"/>
          <w:sz w:val="22"/>
          <w:szCs w:val="22"/>
        </w:rPr>
        <w:sym w:font="WP TypographicSymbols" w:char="0041"/>
      </w:r>
      <w:r w:rsidRPr="004A12C0">
        <w:rPr>
          <w:rFonts w:ascii="Arial" w:hAnsi="Arial" w:cs="Arial"/>
          <w:sz w:val="22"/>
          <w:szCs w:val="22"/>
        </w:rPr>
        <w:t>NPSH for ECCS &amp; Containment Heat Removal System Pumps (Safety Guide 1)</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 xml:space="preserve">RG 1.9, </w:t>
      </w:r>
      <w:r w:rsidRPr="004A12C0">
        <w:rPr>
          <w:rFonts w:ascii="Arial" w:hAnsi="Arial" w:cs="Arial"/>
          <w:sz w:val="22"/>
          <w:szCs w:val="22"/>
        </w:rPr>
        <w:sym w:font="WP TypographicSymbols" w:char="0041"/>
      </w:r>
      <w:r w:rsidRPr="004A12C0">
        <w:rPr>
          <w:rFonts w:ascii="Arial" w:hAnsi="Arial" w:cs="Arial"/>
          <w:sz w:val="22"/>
          <w:szCs w:val="22"/>
        </w:rPr>
        <w:t>Design, Qualification &amp; Testing of Emergency Diesel Generator Units Used as Class 1E Onsite Electric Power Systems at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1.26, </w:t>
      </w:r>
      <w:r w:rsidRPr="004A12C0">
        <w:rPr>
          <w:rFonts w:ascii="Arial" w:hAnsi="Arial" w:cs="Arial"/>
          <w:sz w:val="22"/>
          <w:szCs w:val="22"/>
        </w:rPr>
        <w:sym w:font="WP TypographicSymbols" w:char="0041"/>
      </w:r>
      <w:r w:rsidRPr="004A12C0">
        <w:rPr>
          <w:rFonts w:ascii="Arial" w:hAnsi="Arial" w:cs="Arial"/>
          <w:sz w:val="22"/>
          <w:szCs w:val="22"/>
        </w:rPr>
        <w:t>Quality Group Classifications and Standards for Water, Steam, and Radioactive Waste Containing Components of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1.27, </w:t>
      </w:r>
      <w:r w:rsidRPr="004A12C0">
        <w:rPr>
          <w:rFonts w:ascii="Arial" w:hAnsi="Arial" w:cs="Arial"/>
          <w:sz w:val="22"/>
          <w:szCs w:val="22"/>
        </w:rPr>
        <w:sym w:font="WP TypographicSymbols" w:char="0041"/>
      </w:r>
      <w:r w:rsidRPr="004A12C0">
        <w:rPr>
          <w:rFonts w:ascii="Arial" w:hAnsi="Arial" w:cs="Arial"/>
          <w:sz w:val="22"/>
          <w:szCs w:val="22"/>
        </w:rPr>
        <w:t>Ultimate Heat Sink for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1.82, </w:t>
      </w:r>
      <w:r w:rsidRPr="004A12C0">
        <w:rPr>
          <w:rFonts w:ascii="Arial" w:hAnsi="Arial" w:cs="Arial"/>
          <w:sz w:val="22"/>
          <w:szCs w:val="22"/>
        </w:rPr>
        <w:sym w:font="WP TypographicSymbols" w:char="0041"/>
      </w:r>
      <w:r w:rsidRPr="004A12C0">
        <w:rPr>
          <w:rFonts w:ascii="Arial" w:hAnsi="Arial" w:cs="Arial"/>
          <w:sz w:val="22"/>
          <w:szCs w:val="22"/>
        </w:rPr>
        <w:t>Water Sources for Long-Term Recirculation Cooling Following a Loss-of-Coolant Accident</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1.84, </w:t>
      </w:r>
      <w:r w:rsidRPr="004A12C0">
        <w:rPr>
          <w:rFonts w:ascii="Arial" w:hAnsi="Arial" w:cs="Arial"/>
          <w:sz w:val="22"/>
          <w:szCs w:val="22"/>
        </w:rPr>
        <w:sym w:font="WP TypographicSymbols" w:char="0041"/>
      </w:r>
      <w:r w:rsidRPr="004A12C0">
        <w:rPr>
          <w:rFonts w:ascii="Arial" w:hAnsi="Arial" w:cs="Arial"/>
          <w:sz w:val="22"/>
          <w:szCs w:val="22"/>
        </w:rPr>
        <w:t>Design, Fabrication, and Materials Code Case Acceptability, ASME Section III</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1.85, </w:t>
      </w:r>
      <w:r w:rsidRPr="004A12C0">
        <w:rPr>
          <w:rFonts w:ascii="Arial" w:hAnsi="Arial" w:cs="Arial"/>
          <w:sz w:val="22"/>
          <w:szCs w:val="22"/>
        </w:rPr>
        <w:sym w:font="WP TypographicSymbols" w:char="0041"/>
      </w:r>
      <w:r w:rsidRPr="004A12C0">
        <w:rPr>
          <w:rFonts w:ascii="Arial" w:hAnsi="Arial" w:cs="Arial"/>
          <w:sz w:val="22"/>
          <w:szCs w:val="22"/>
        </w:rPr>
        <w:t>Materials Code Case Acceptability</w:t>
      </w:r>
      <w:r w:rsidRPr="004A12C0">
        <w:rPr>
          <w:rFonts w:ascii="Arial" w:hAnsi="Arial" w:cs="Arial"/>
          <w:sz w:val="22"/>
          <w:szCs w:val="22"/>
        </w:rPr>
        <w:sym w:font="WP TypographicSymbols" w:char="0043"/>
      </w:r>
      <w:r w:rsidRPr="004A12C0">
        <w:rPr>
          <w:rFonts w:ascii="Arial" w:hAnsi="Arial" w:cs="Arial"/>
          <w:sz w:val="22"/>
          <w:szCs w:val="22"/>
        </w:rPr>
        <w:t>ASME Section III, Division 1</w:t>
      </w:r>
      <w:r w:rsidRPr="004A12C0">
        <w:rPr>
          <w:rFonts w:ascii="Arial" w:hAnsi="Arial" w:cs="Arial"/>
          <w:sz w:val="22"/>
          <w:szCs w:val="22"/>
        </w:rPr>
        <w:sym w:font="WP TypographicSymbols" w:char="0040"/>
      </w:r>
      <w:r w:rsidRPr="004A12C0">
        <w:rPr>
          <w:rFonts w:ascii="Arial" w:hAnsi="Arial" w:cs="Arial"/>
          <w:sz w:val="22"/>
          <w:szCs w:val="22"/>
        </w:rPr>
        <w:t xml:space="preserve"> (incorporated into RG 1.84)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1.102, </w:t>
      </w:r>
      <w:r w:rsidRPr="004A12C0">
        <w:rPr>
          <w:rFonts w:ascii="Arial" w:hAnsi="Arial" w:cs="Arial"/>
          <w:sz w:val="22"/>
          <w:szCs w:val="22"/>
        </w:rPr>
        <w:sym w:font="WP TypographicSymbols" w:char="0041"/>
      </w:r>
      <w:r w:rsidRPr="004A12C0">
        <w:rPr>
          <w:rFonts w:ascii="Arial" w:hAnsi="Arial" w:cs="Arial"/>
          <w:sz w:val="22"/>
          <w:szCs w:val="22"/>
        </w:rPr>
        <w:t>Flood Protection for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1.116, </w:t>
      </w:r>
      <w:r w:rsidRPr="004A12C0">
        <w:rPr>
          <w:rFonts w:ascii="Arial" w:hAnsi="Arial" w:cs="Arial"/>
          <w:sz w:val="22"/>
          <w:szCs w:val="22"/>
        </w:rPr>
        <w:sym w:font="WP TypographicSymbols" w:char="0041"/>
      </w:r>
      <w:r w:rsidRPr="004A12C0">
        <w:rPr>
          <w:rFonts w:ascii="Arial" w:hAnsi="Arial" w:cs="Arial"/>
          <w:sz w:val="22"/>
          <w:szCs w:val="22"/>
        </w:rPr>
        <w:t>QA Requirements for Installation, Inspection and Testing of Mechanical Equipment and Systems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1.137, </w:t>
      </w:r>
      <w:r w:rsidRPr="004A12C0">
        <w:rPr>
          <w:rFonts w:ascii="Arial" w:hAnsi="Arial" w:cs="Arial"/>
          <w:sz w:val="22"/>
          <w:szCs w:val="22"/>
        </w:rPr>
        <w:sym w:font="WP TypographicSymbols" w:char="0041"/>
      </w:r>
      <w:r w:rsidRPr="004A12C0">
        <w:rPr>
          <w:rFonts w:ascii="Arial" w:hAnsi="Arial" w:cs="Arial"/>
          <w:sz w:val="22"/>
          <w:szCs w:val="22"/>
        </w:rPr>
        <w:t>Fuel Oil Systems for Standby Diesel Generators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1.140, </w:t>
      </w:r>
      <w:r w:rsidRPr="004A12C0">
        <w:rPr>
          <w:rFonts w:ascii="Arial" w:hAnsi="Arial" w:cs="Arial"/>
          <w:sz w:val="22"/>
          <w:szCs w:val="22"/>
        </w:rPr>
        <w:sym w:font="WP TypographicSymbols" w:char="0041"/>
      </w:r>
      <w:r w:rsidRPr="004A12C0">
        <w:rPr>
          <w:rFonts w:ascii="Arial" w:hAnsi="Arial" w:cs="Arial"/>
          <w:sz w:val="22"/>
          <w:szCs w:val="22"/>
        </w:rPr>
        <w:t>Design, Inspection, and Testing Criteria for Air Filtration and Adsorption Units of Normal Atmosphere Cleanup Systems in Light-Water-Cooled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1.147, </w:t>
      </w:r>
      <w:r w:rsidRPr="004A12C0">
        <w:rPr>
          <w:rFonts w:ascii="Arial" w:hAnsi="Arial" w:cs="Arial"/>
          <w:sz w:val="22"/>
          <w:szCs w:val="22"/>
        </w:rPr>
        <w:sym w:font="WP TypographicSymbols" w:char="0041"/>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Inspection Code Case Acceptability, ASME Section XI, Division 1</w:t>
      </w:r>
      <w:r w:rsidRPr="004A12C0">
        <w:rPr>
          <w:rFonts w:ascii="Arial" w:hAnsi="Arial" w:cs="Arial"/>
          <w:sz w:val="22"/>
          <w:szCs w:val="22"/>
        </w:rPr>
        <w:sym w:font="WP TypographicSymbols" w:char="0041"/>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1.160, </w:t>
      </w:r>
      <w:r w:rsidRPr="004A12C0">
        <w:rPr>
          <w:rFonts w:ascii="Arial" w:hAnsi="Arial" w:cs="Arial"/>
          <w:sz w:val="22"/>
          <w:szCs w:val="22"/>
        </w:rPr>
        <w:sym w:font="WP TypographicSymbols" w:char="0041"/>
      </w:r>
      <w:r w:rsidRPr="004A12C0">
        <w:rPr>
          <w:rFonts w:ascii="Arial" w:hAnsi="Arial" w:cs="Arial"/>
          <w:sz w:val="22"/>
          <w:szCs w:val="22"/>
        </w:rPr>
        <w:t>Monitoring the Effectiveness of Maintenance at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American Society of Mechanical Engineers (ASME) OM CODE</w:t>
      </w:r>
      <w:r w:rsidRPr="004A12C0">
        <w:rPr>
          <w:rFonts w:ascii="Arial" w:hAnsi="Arial" w:cs="Arial"/>
          <w:sz w:val="22"/>
          <w:szCs w:val="22"/>
        </w:rPr>
        <w:noBreakHyphen/>
        <w:t xml:space="preserve">(year), </w:t>
      </w:r>
      <w:r w:rsidRPr="004A12C0">
        <w:rPr>
          <w:rFonts w:ascii="Arial" w:hAnsi="Arial" w:cs="Arial"/>
          <w:sz w:val="22"/>
          <w:szCs w:val="22"/>
        </w:rPr>
        <w:sym w:font="WP TypographicSymbols" w:char="0041"/>
      </w:r>
      <w:r w:rsidRPr="004A12C0">
        <w:rPr>
          <w:rFonts w:ascii="Arial" w:hAnsi="Arial" w:cs="Arial"/>
          <w:sz w:val="22"/>
          <w:szCs w:val="22"/>
        </w:rPr>
        <w:t>Code for Operation and Maintenance of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(Section ISI, </w:t>
      </w:r>
      <w:r w:rsidRPr="004A12C0">
        <w:rPr>
          <w:rFonts w:ascii="Arial" w:hAnsi="Arial" w:cs="Arial"/>
          <w:sz w:val="22"/>
          <w:szCs w:val="22"/>
        </w:rPr>
        <w:sym w:font="WP TypographicSymbols" w:char="0041"/>
      </w:r>
      <w:r w:rsidRPr="004A12C0">
        <w:rPr>
          <w:rFonts w:ascii="Arial" w:hAnsi="Arial" w:cs="Arial"/>
          <w:sz w:val="22"/>
          <w:szCs w:val="22"/>
        </w:rPr>
        <w:t xml:space="preserve">Rules for  </w:t>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Testing of Light-Water Reactors</w:t>
      </w:r>
      <w:r w:rsidRPr="004A12C0">
        <w:rPr>
          <w:rFonts w:ascii="Arial" w:hAnsi="Arial" w:cs="Arial"/>
          <w:sz w:val="22"/>
          <w:szCs w:val="22"/>
        </w:rPr>
        <w:sym w:font="WP TypographicSymbols" w:char="0040"/>
      </w:r>
      <w:r w:rsidRPr="004A12C0">
        <w:rPr>
          <w:rFonts w:ascii="Arial" w:hAnsi="Arial" w:cs="Arial"/>
          <w:sz w:val="22"/>
          <w:szCs w:val="22"/>
        </w:rPr>
        <w:t xml:space="preserve">; Subsection ISTA, </w:t>
      </w:r>
      <w:r w:rsidRPr="004A12C0">
        <w:rPr>
          <w:rFonts w:ascii="Arial" w:hAnsi="Arial" w:cs="Arial"/>
          <w:sz w:val="22"/>
          <w:szCs w:val="22"/>
        </w:rPr>
        <w:sym w:font="WP TypographicSymbols" w:char="0041"/>
      </w:r>
      <w:r w:rsidRPr="004A12C0">
        <w:rPr>
          <w:rFonts w:ascii="Arial" w:hAnsi="Arial" w:cs="Arial"/>
          <w:sz w:val="22"/>
          <w:szCs w:val="22"/>
        </w:rPr>
        <w:t>General Requirements</w:t>
      </w:r>
      <w:r w:rsidRPr="004A12C0">
        <w:rPr>
          <w:rFonts w:ascii="Arial" w:hAnsi="Arial" w:cs="Arial"/>
          <w:sz w:val="22"/>
          <w:szCs w:val="22"/>
        </w:rPr>
        <w:sym w:font="WP TypographicSymbols" w:char="0040"/>
      </w:r>
      <w:r w:rsidRPr="004A12C0">
        <w:rPr>
          <w:rFonts w:ascii="Arial" w:hAnsi="Arial" w:cs="Arial"/>
          <w:sz w:val="22"/>
          <w:szCs w:val="22"/>
        </w:rPr>
        <w:t xml:space="preserve">; ISTB, </w:t>
      </w:r>
      <w:r w:rsidRPr="004A12C0">
        <w:rPr>
          <w:rFonts w:ascii="Arial" w:hAnsi="Arial" w:cs="Arial"/>
          <w:sz w:val="22"/>
          <w:szCs w:val="22"/>
        </w:rPr>
        <w:sym w:font="WP TypographicSymbols" w:char="0041"/>
      </w:r>
      <w:r w:rsidRPr="004A12C0">
        <w:rPr>
          <w:rFonts w:ascii="Arial" w:hAnsi="Arial" w:cs="Arial"/>
          <w:sz w:val="22"/>
          <w:szCs w:val="22"/>
        </w:rPr>
        <w:t>IST of Pumps</w:t>
      </w:r>
      <w:r w:rsidRPr="004A12C0">
        <w:rPr>
          <w:rFonts w:ascii="Arial" w:hAnsi="Arial" w:cs="Arial"/>
          <w:sz w:val="22"/>
          <w:szCs w:val="22"/>
        </w:rPr>
        <w:sym w:font="WP TypographicSymbols" w:char="0040"/>
      </w:r>
      <w:r w:rsidRPr="004A12C0">
        <w:rPr>
          <w:rFonts w:ascii="Arial" w:hAnsi="Arial" w:cs="Arial"/>
          <w:sz w:val="22"/>
          <w:szCs w:val="22"/>
        </w:rPr>
        <w:t xml:space="preserve">; ISTC, </w:t>
      </w:r>
      <w:r w:rsidRPr="004A12C0">
        <w:rPr>
          <w:rFonts w:ascii="Arial" w:hAnsi="Arial" w:cs="Arial"/>
          <w:sz w:val="22"/>
          <w:szCs w:val="22"/>
        </w:rPr>
        <w:sym w:font="WP TypographicSymbols" w:char="0041"/>
      </w:r>
      <w:r w:rsidRPr="004A12C0">
        <w:rPr>
          <w:rFonts w:ascii="Arial" w:hAnsi="Arial" w:cs="Arial"/>
          <w:sz w:val="22"/>
          <w:szCs w:val="22"/>
        </w:rPr>
        <w:t>IST of Valves</w:t>
      </w:r>
      <w:r w:rsidRPr="004A12C0">
        <w:rPr>
          <w:rFonts w:ascii="Arial" w:hAnsi="Arial" w:cs="Arial"/>
          <w:sz w:val="22"/>
          <w:szCs w:val="22"/>
        </w:rPr>
        <w:sym w:font="WP TypographicSymbols" w:char="0040"/>
      </w:r>
      <w:r w:rsidRPr="004A12C0">
        <w:rPr>
          <w:rFonts w:ascii="Arial" w:hAnsi="Arial" w:cs="Arial"/>
          <w:sz w:val="22"/>
          <w:szCs w:val="22"/>
        </w:rPr>
        <w:t xml:space="preserve">; Appendix I, </w:t>
      </w:r>
      <w:r w:rsidRPr="004A12C0">
        <w:rPr>
          <w:rFonts w:ascii="Arial" w:hAnsi="Arial" w:cs="Arial"/>
          <w:sz w:val="22"/>
          <w:szCs w:val="22"/>
        </w:rPr>
        <w:sym w:font="WP TypographicSymbols" w:char="0041"/>
      </w:r>
      <w:r w:rsidRPr="004A12C0">
        <w:rPr>
          <w:rFonts w:ascii="Arial" w:hAnsi="Arial" w:cs="Arial"/>
          <w:sz w:val="22"/>
          <w:szCs w:val="22"/>
        </w:rPr>
        <w:t>IST of Pressure Relief Devices</w:t>
      </w:r>
      <w:r w:rsidRPr="004A12C0">
        <w:rPr>
          <w:rFonts w:ascii="Arial" w:hAnsi="Arial" w:cs="Arial"/>
          <w:sz w:val="22"/>
          <w:szCs w:val="22"/>
        </w:rPr>
        <w:sym w:font="WP TypographicSymbols" w:char="0040"/>
      </w:r>
      <w:r w:rsidRPr="004A12C0">
        <w:rPr>
          <w:rFonts w:ascii="Arial" w:hAnsi="Arial" w:cs="Arial"/>
          <w:sz w:val="22"/>
          <w:szCs w:val="22"/>
        </w:rPr>
        <w:t xml:space="preserve">; Appendix II, </w:t>
      </w:r>
      <w:r w:rsidRPr="004A12C0">
        <w:rPr>
          <w:rFonts w:ascii="Arial" w:hAnsi="Arial" w:cs="Arial"/>
          <w:sz w:val="22"/>
          <w:szCs w:val="22"/>
        </w:rPr>
        <w:sym w:font="WP TypographicSymbols" w:char="0041"/>
      </w:r>
      <w:r w:rsidRPr="004A12C0">
        <w:rPr>
          <w:rFonts w:ascii="Arial" w:hAnsi="Arial" w:cs="Arial"/>
          <w:sz w:val="22"/>
          <w:szCs w:val="22"/>
        </w:rPr>
        <w:t>IST of Check Valves</w:t>
      </w:r>
      <w:r w:rsidRPr="004A12C0">
        <w:rPr>
          <w:rFonts w:ascii="Arial" w:hAnsi="Arial" w:cs="Arial"/>
          <w:sz w:val="22"/>
          <w:szCs w:val="22"/>
        </w:rPr>
        <w:sym w:font="WP TypographicSymbols" w:char="0040"/>
      </w:r>
      <w:r w:rsidRPr="004A12C0">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ASME OM</w:t>
      </w:r>
      <w:r w:rsidRPr="004A12C0">
        <w:rPr>
          <w:rFonts w:ascii="Arial" w:hAnsi="Arial" w:cs="Arial"/>
          <w:sz w:val="22"/>
          <w:szCs w:val="22"/>
        </w:rPr>
        <w:noBreakHyphen/>
        <w:t>S/G</w:t>
      </w:r>
      <w:proofErr w:type="gramStart"/>
      <w:r w:rsidRPr="004A12C0">
        <w:rPr>
          <w:rFonts w:ascii="Arial" w:hAnsi="Arial" w:cs="Arial"/>
          <w:sz w:val="22"/>
          <w:szCs w:val="22"/>
        </w:rPr>
        <w:noBreakHyphen/>
        <w:t>(</w:t>
      </w:r>
      <w:proofErr w:type="gramEnd"/>
      <w:r w:rsidRPr="004A12C0">
        <w:rPr>
          <w:rFonts w:ascii="Arial" w:hAnsi="Arial" w:cs="Arial"/>
          <w:sz w:val="22"/>
          <w:szCs w:val="22"/>
        </w:rPr>
        <w:t xml:space="preserve">year), </w:t>
      </w:r>
      <w:r w:rsidRPr="004A12C0">
        <w:rPr>
          <w:rFonts w:ascii="Arial" w:hAnsi="Arial" w:cs="Arial"/>
          <w:sz w:val="22"/>
          <w:szCs w:val="22"/>
        </w:rPr>
        <w:sym w:font="WP TypographicSymbols" w:char="0041"/>
      </w:r>
      <w:r w:rsidRPr="004A12C0">
        <w:rPr>
          <w:rFonts w:ascii="Arial" w:hAnsi="Arial" w:cs="Arial"/>
          <w:sz w:val="22"/>
          <w:szCs w:val="22"/>
        </w:rPr>
        <w:t>Standards and Guides for Operation and Maintenance of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NUREG-1482, </w:t>
      </w:r>
      <w:r w:rsidRPr="004A12C0">
        <w:rPr>
          <w:rFonts w:ascii="Arial" w:hAnsi="Arial" w:cs="Arial"/>
          <w:sz w:val="22"/>
          <w:szCs w:val="22"/>
        </w:rPr>
        <w:sym w:font="WP TypographicSymbols" w:char="0041"/>
      </w:r>
      <w:r w:rsidRPr="004A12C0">
        <w:rPr>
          <w:rFonts w:ascii="Arial" w:hAnsi="Arial" w:cs="Arial"/>
          <w:sz w:val="22"/>
          <w:szCs w:val="22"/>
        </w:rPr>
        <w:t xml:space="preserve">Guidelines for </w:t>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Testing at Nuclear Plants</w:t>
      </w:r>
      <w:r w:rsidRPr="004A12C0">
        <w:rPr>
          <w:rFonts w:ascii="Arial" w:hAnsi="Arial" w:cs="Arial"/>
          <w:sz w:val="22"/>
          <w:szCs w:val="22"/>
        </w:rPr>
        <w:sym w:font="WP TypographicSymbols" w:char="0040"/>
      </w:r>
    </w:p>
    <w:p w:rsidR="00B57BF8" w:rsidRPr="004A12C0" w:rsidRDefault="00B57BF8"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Civil</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ASME OM CODE</w:t>
      </w:r>
      <w:r w:rsidRPr="004A12C0">
        <w:rPr>
          <w:rFonts w:ascii="Arial" w:hAnsi="Arial" w:cs="Arial"/>
          <w:sz w:val="22"/>
          <w:szCs w:val="22"/>
        </w:rPr>
        <w:noBreakHyphen/>
        <w:t xml:space="preserve">(year), </w:t>
      </w:r>
      <w:r w:rsidRPr="004A12C0">
        <w:rPr>
          <w:rFonts w:ascii="Arial" w:hAnsi="Arial" w:cs="Arial"/>
          <w:sz w:val="22"/>
          <w:szCs w:val="22"/>
        </w:rPr>
        <w:sym w:font="WP TypographicSymbols" w:char="0041"/>
      </w:r>
      <w:r w:rsidRPr="004A12C0">
        <w:rPr>
          <w:rFonts w:ascii="Arial" w:hAnsi="Arial" w:cs="Arial"/>
          <w:sz w:val="22"/>
          <w:szCs w:val="22"/>
        </w:rPr>
        <w:t>Code for Operation and Maintenance of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(Section ISI, </w:t>
      </w:r>
      <w:r w:rsidRPr="004A12C0">
        <w:rPr>
          <w:rFonts w:ascii="Arial" w:hAnsi="Arial" w:cs="Arial"/>
          <w:sz w:val="22"/>
          <w:szCs w:val="22"/>
        </w:rPr>
        <w:sym w:font="WP TypographicSymbols" w:char="0041"/>
      </w:r>
      <w:r w:rsidRPr="004A12C0">
        <w:rPr>
          <w:rFonts w:ascii="Arial" w:hAnsi="Arial" w:cs="Arial"/>
          <w:sz w:val="22"/>
          <w:szCs w:val="22"/>
        </w:rPr>
        <w:t xml:space="preserve">Rules for </w:t>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Testing of Light-Water Reactors,</w:t>
      </w:r>
      <w:r w:rsidRPr="004A12C0">
        <w:rPr>
          <w:rFonts w:ascii="Arial" w:hAnsi="Arial" w:cs="Arial"/>
          <w:sz w:val="22"/>
          <w:szCs w:val="22"/>
        </w:rPr>
        <w:sym w:font="WP TypographicSymbols" w:char="0040"/>
      </w:r>
      <w:r w:rsidRPr="004A12C0">
        <w:rPr>
          <w:rFonts w:ascii="Arial" w:hAnsi="Arial" w:cs="Arial"/>
          <w:sz w:val="22"/>
          <w:szCs w:val="22"/>
        </w:rPr>
        <w:t xml:space="preserve">  Subsection ISTD, </w:t>
      </w:r>
      <w:r w:rsidRPr="004A12C0">
        <w:rPr>
          <w:rFonts w:ascii="Arial" w:hAnsi="Arial" w:cs="Arial"/>
          <w:sz w:val="22"/>
          <w:szCs w:val="22"/>
        </w:rPr>
        <w:sym w:font="WP TypographicSymbols" w:char="0041"/>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Examination and Evaluation of </w:t>
      </w:r>
      <w:proofErr w:type="spellStart"/>
      <w:r w:rsidRPr="004A12C0">
        <w:rPr>
          <w:rFonts w:ascii="Arial" w:hAnsi="Arial" w:cs="Arial"/>
          <w:sz w:val="22"/>
          <w:szCs w:val="22"/>
        </w:rPr>
        <w:t>Snubbers</w:t>
      </w:r>
      <w:proofErr w:type="spellEnd"/>
      <w:r w:rsidRPr="004A12C0">
        <w:rPr>
          <w:rFonts w:ascii="Arial" w:hAnsi="Arial" w:cs="Arial"/>
          <w:sz w:val="22"/>
          <w:szCs w:val="22"/>
        </w:rPr>
        <w:sym w:font="WP TypographicSymbols" w:char="0040"/>
      </w:r>
      <w:r w:rsidRPr="004A12C0">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American Welding Society (AWS) DI.1, </w:t>
      </w:r>
      <w:r w:rsidRPr="004A12C0">
        <w:rPr>
          <w:rFonts w:ascii="Arial" w:hAnsi="Arial" w:cs="Arial"/>
          <w:sz w:val="22"/>
          <w:szCs w:val="22"/>
        </w:rPr>
        <w:sym w:font="WP TypographicSymbols" w:char="0041"/>
      </w:r>
      <w:r w:rsidRPr="004A12C0">
        <w:rPr>
          <w:rFonts w:ascii="Arial" w:hAnsi="Arial" w:cs="Arial"/>
          <w:sz w:val="22"/>
          <w:szCs w:val="22"/>
        </w:rPr>
        <w:t>Structural Welding Code</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American Concrete Institute (ACI) 311, </w:t>
      </w:r>
      <w:r w:rsidRPr="004A12C0">
        <w:rPr>
          <w:rFonts w:ascii="Arial" w:hAnsi="Arial" w:cs="Arial"/>
          <w:sz w:val="22"/>
          <w:szCs w:val="22"/>
        </w:rPr>
        <w:sym w:font="WP TypographicSymbols" w:char="0041"/>
      </w:r>
      <w:r w:rsidRPr="004A12C0">
        <w:rPr>
          <w:rFonts w:ascii="Arial" w:hAnsi="Arial" w:cs="Arial"/>
          <w:sz w:val="22"/>
          <w:szCs w:val="22"/>
        </w:rPr>
        <w:t>Recommended Practice for Concrete Inspection</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ACI 318, </w:t>
      </w:r>
      <w:r w:rsidRPr="004A12C0">
        <w:rPr>
          <w:rFonts w:ascii="Arial" w:hAnsi="Arial" w:cs="Arial"/>
          <w:sz w:val="22"/>
          <w:szCs w:val="22"/>
        </w:rPr>
        <w:sym w:font="WP TypographicSymbols" w:char="0041"/>
      </w:r>
      <w:r w:rsidRPr="004A12C0">
        <w:rPr>
          <w:rFonts w:ascii="Arial" w:hAnsi="Arial" w:cs="Arial"/>
          <w:sz w:val="22"/>
          <w:szCs w:val="22"/>
        </w:rPr>
        <w:t>Building Code Requirements for Reinforced Concrete</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ACI 349.3, </w:t>
      </w:r>
      <w:r w:rsidRPr="004A12C0">
        <w:rPr>
          <w:rFonts w:ascii="Arial" w:hAnsi="Arial" w:cs="Arial"/>
          <w:sz w:val="22"/>
          <w:szCs w:val="22"/>
        </w:rPr>
        <w:sym w:font="WP TypographicSymbols" w:char="0041"/>
      </w:r>
      <w:r w:rsidRPr="004A12C0">
        <w:rPr>
          <w:rFonts w:ascii="Arial" w:hAnsi="Arial" w:cs="Arial"/>
          <w:sz w:val="22"/>
          <w:szCs w:val="22"/>
        </w:rPr>
        <w:t>Evaluation of Existing Nuclear Safety Related Concrete Structures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ACI 214</w:t>
      </w:r>
      <w:r w:rsidRPr="004A12C0">
        <w:rPr>
          <w:rFonts w:ascii="Arial" w:hAnsi="Arial" w:cs="Arial"/>
          <w:sz w:val="22"/>
          <w:szCs w:val="22"/>
        </w:rPr>
        <w:noBreakHyphen/>
        <w:t xml:space="preserve">77, </w:t>
      </w:r>
      <w:r w:rsidRPr="004A12C0">
        <w:rPr>
          <w:rFonts w:ascii="Arial" w:hAnsi="Arial" w:cs="Arial"/>
          <w:sz w:val="22"/>
          <w:szCs w:val="22"/>
        </w:rPr>
        <w:sym w:font="WP TypographicSymbols" w:char="0041"/>
      </w:r>
      <w:r w:rsidRPr="004A12C0">
        <w:rPr>
          <w:rFonts w:ascii="Arial" w:hAnsi="Arial" w:cs="Arial"/>
          <w:sz w:val="22"/>
          <w:szCs w:val="22"/>
        </w:rPr>
        <w:t>Recommended Practice for Evaluation of Strength Test Results of Concrete,</w:t>
      </w:r>
      <w:r w:rsidRPr="004A12C0">
        <w:rPr>
          <w:rFonts w:ascii="Arial" w:hAnsi="Arial" w:cs="Arial"/>
          <w:sz w:val="22"/>
          <w:szCs w:val="22"/>
        </w:rPr>
        <w:sym w:font="WP TypographicSymbols" w:char="0040"/>
      </w:r>
      <w:r w:rsidRPr="004A12C0">
        <w:rPr>
          <w:rFonts w:ascii="Arial" w:hAnsi="Arial" w:cs="Arial"/>
          <w:sz w:val="22"/>
          <w:szCs w:val="22"/>
        </w:rPr>
        <w:t xml:space="preserve"> 1983</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ACI 304R</w:t>
      </w:r>
      <w:r w:rsidRPr="004A12C0">
        <w:rPr>
          <w:rFonts w:ascii="Arial" w:hAnsi="Arial" w:cs="Arial"/>
          <w:sz w:val="22"/>
          <w:szCs w:val="22"/>
        </w:rPr>
        <w:noBreakHyphen/>
        <w:t xml:space="preserve">89, </w:t>
      </w:r>
      <w:r w:rsidRPr="004A12C0">
        <w:rPr>
          <w:rFonts w:ascii="Arial" w:hAnsi="Arial" w:cs="Arial"/>
          <w:sz w:val="22"/>
          <w:szCs w:val="22"/>
        </w:rPr>
        <w:sym w:font="WP TypographicSymbols" w:char="0041"/>
      </w:r>
      <w:r w:rsidRPr="004A12C0">
        <w:rPr>
          <w:rFonts w:ascii="Arial" w:hAnsi="Arial" w:cs="Arial"/>
          <w:sz w:val="22"/>
          <w:szCs w:val="22"/>
        </w:rPr>
        <w:t>Guide for Measuring, Mixing, Transporting, and Placing Concrete</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ACI 309R</w:t>
      </w:r>
      <w:r w:rsidRPr="004A12C0">
        <w:rPr>
          <w:rFonts w:ascii="Arial" w:hAnsi="Arial" w:cs="Arial"/>
          <w:sz w:val="22"/>
          <w:szCs w:val="22"/>
        </w:rPr>
        <w:noBreakHyphen/>
        <w:t xml:space="preserve">87, </w:t>
      </w:r>
      <w:r w:rsidRPr="004A12C0">
        <w:rPr>
          <w:rFonts w:ascii="Arial" w:hAnsi="Arial" w:cs="Arial"/>
          <w:sz w:val="22"/>
          <w:szCs w:val="22"/>
        </w:rPr>
        <w:sym w:font="WP TypographicSymbols" w:char="0041"/>
      </w:r>
      <w:r w:rsidRPr="004A12C0">
        <w:rPr>
          <w:rFonts w:ascii="Arial" w:hAnsi="Arial" w:cs="Arial"/>
          <w:sz w:val="22"/>
          <w:szCs w:val="22"/>
        </w:rPr>
        <w:t>Guide for Consolidation of Concrete</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ACI 347R</w:t>
      </w:r>
      <w:r w:rsidRPr="004A12C0">
        <w:rPr>
          <w:rFonts w:ascii="Arial" w:hAnsi="Arial" w:cs="Arial"/>
          <w:sz w:val="22"/>
          <w:szCs w:val="22"/>
        </w:rPr>
        <w:noBreakHyphen/>
        <w:t xml:space="preserve">88, </w:t>
      </w:r>
      <w:r w:rsidRPr="004A12C0">
        <w:rPr>
          <w:rFonts w:ascii="Arial" w:hAnsi="Arial" w:cs="Arial"/>
          <w:sz w:val="22"/>
          <w:szCs w:val="22"/>
        </w:rPr>
        <w:sym w:font="WP TypographicSymbols" w:char="0041"/>
      </w:r>
      <w:r w:rsidRPr="004A12C0">
        <w:rPr>
          <w:rFonts w:ascii="Arial" w:hAnsi="Arial" w:cs="Arial"/>
          <w:sz w:val="22"/>
          <w:szCs w:val="22"/>
        </w:rPr>
        <w:t>Guide to Formwork for Concrete</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1.12, Revision 2, </w:t>
      </w:r>
      <w:r w:rsidRPr="004A12C0">
        <w:rPr>
          <w:rFonts w:ascii="Arial" w:hAnsi="Arial" w:cs="Arial"/>
          <w:sz w:val="22"/>
          <w:szCs w:val="22"/>
        </w:rPr>
        <w:sym w:font="WP TypographicSymbols" w:char="0041"/>
      </w:r>
      <w:r w:rsidRPr="004A12C0">
        <w:rPr>
          <w:rFonts w:ascii="Arial" w:hAnsi="Arial" w:cs="Arial"/>
          <w:sz w:val="22"/>
          <w:szCs w:val="22"/>
        </w:rPr>
        <w:t>Nuclear Power Plant Instrumentation for Earthquakes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1.35, Revision 3, </w:t>
      </w:r>
      <w:r w:rsidRPr="004A12C0">
        <w:rPr>
          <w:rFonts w:ascii="Arial" w:hAnsi="Arial" w:cs="Arial"/>
          <w:sz w:val="22"/>
          <w:szCs w:val="22"/>
        </w:rPr>
        <w:sym w:font="WP TypographicSymbols" w:char="0041"/>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Inspection of </w:t>
      </w:r>
      <w:proofErr w:type="spellStart"/>
      <w:r w:rsidRPr="004A12C0">
        <w:rPr>
          <w:rFonts w:ascii="Arial" w:hAnsi="Arial" w:cs="Arial"/>
          <w:sz w:val="22"/>
          <w:szCs w:val="22"/>
        </w:rPr>
        <w:t>Ungrouted</w:t>
      </w:r>
      <w:proofErr w:type="spellEnd"/>
      <w:r w:rsidRPr="004A12C0">
        <w:rPr>
          <w:rFonts w:ascii="Arial" w:hAnsi="Arial" w:cs="Arial"/>
          <w:sz w:val="22"/>
          <w:szCs w:val="22"/>
        </w:rPr>
        <w:t xml:space="preserve"> Tendons in </w:t>
      </w:r>
      <w:proofErr w:type="spellStart"/>
      <w:r w:rsidRPr="004A12C0">
        <w:rPr>
          <w:rFonts w:ascii="Arial" w:hAnsi="Arial" w:cs="Arial"/>
          <w:sz w:val="22"/>
          <w:szCs w:val="22"/>
        </w:rPr>
        <w:t>Prestressed</w:t>
      </w:r>
      <w:proofErr w:type="spellEnd"/>
      <w:r w:rsidRPr="004A12C0">
        <w:rPr>
          <w:rFonts w:ascii="Arial" w:hAnsi="Arial" w:cs="Arial"/>
          <w:sz w:val="22"/>
          <w:szCs w:val="22"/>
        </w:rPr>
        <w:t xml:space="preserve"> Concrete Containments,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1.35.1, Revision 0, </w:t>
      </w:r>
      <w:r w:rsidRPr="004A12C0">
        <w:rPr>
          <w:rFonts w:ascii="Arial" w:hAnsi="Arial" w:cs="Arial"/>
          <w:sz w:val="22"/>
          <w:szCs w:val="22"/>
        </w:rPr>
        <w:sym w:font="WP TypographicSymbols" w:char="0041"/>
      </w:r>
      <w:r w:rsidRPr="004A12C0">
        <w:rPr>
          <w:rFonts w:ascii="Arial" w:hAnsi="Arial" w:cs="Arial"/>
          <w:sz w:val="22"/>
          <w:szCs w:val="22"/>
        </w:rPr>
        <w:t xml:space="preserve">Determining </w:t>
      </w:r>
      <w:proofErr w:type="spellStart"/>
      <w:r w:rsidRPr="004A12C0">
        <w:rPr>
          <w:rFonts w:ascii="Arial" w:hAnsi="Arial" w:cs="Arial"/>
          <w:sz w:val="22"/>
          <w:szCs w:val="22"/>
        </w:rPr>
        <w:t>Prestressing</w:t>
      </w:r>
      <w:proofErr w:type="spellEnd"/>
      <w:r w:rsidRPr="004A12C0">
        <w:rPr>
          <w:rFonts w:ascii="Arial" w:hAnsi="Arial" w:cs="Arial"/>
          <w:sz w:val="22"/>
          <w:szCs w:val="22"/>
        </w:rPr>
        <w:t xml:space="preserve"> Forces for Inspection of </w:t>
      </w:r>
      <w:proofErr w:type="spellStart"/>
      <w:r w:rsidRPr="004A12C0">
        <w:rPr>
          <w:rFonts w:ascii="Arial" w:hAnsi="Arial" w:cs="Arial"/>
          <w:sz w:val="22"/>
          <w:szCs w:val="22"/>
        </w:rPr>
        <w:t>Prestressed</w:t>
      </w:r>
      <w:proofErr w:type="spellEnd"/>
      <w:r w:rsidRPr="004A12C0">
        <w:rPr>
          <w:rFonts w:ascii="Arial" w:hAnsi="Arial" w:cs="Arial"/>
          <w:sz w:val="22"/>
          <w:szCs w:val="22"/>
        </w:rPr>
        <w:t xml:space="preserve"> Concrete Containments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1.59, Revision 2, </w:t>
      </w:r>
      <w:r w:rsidRPr="004A12C0">
        <w:rPr>
          <w:rFonts w:ascii="Arial" w:hAnsi="Arial" w:cs="Arial"/>
          <w:sz w:val="22"/>
          <w:szCs w:val="22"/>
        </w:rPr>
        <w:sym w:font="WP TypographicSymbols" w:char="0041"/>
      </w:r>
      <w:r w:rsidRPr="004A12C0">
        <w:rPr>
          <w:rFonts w:ascii="Arial" w:hAnsi="Arial" w:cs="Arial"/>
          <w:sz w:val="22"/>
          <w:szCs w:val="22"/>
        </w:rPr>
        <w:t>Design-Basis Floods for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1.60, Revision 1, </w:t>
      </w:r>
      <w:r w:rsidRPr="004A12C0">
        <w:rPr>
          <w:rFonts w:ascii="Arial" w:hAnsi="Arial" w:cs="Arial"/>
          <w:sz w:val="22"/>
          <w:szCs w:val="22"/>
        </w:rPr>
        <w:sym w:font="WP TypographicSymbols" w:char="0041"/>
      </w:r>
      <w:r w:rsidRPr="004A12C0">
        <w:rPr>
          <w:rFonts w:ascii="Arial" w:hAnsi="Arial" w:cs="Arial"/>
          <w:sz w:val="22"/>
          <w:szCs w:val="22"/>
        </w:rPr>
        <w:t>Design Response Spectra for Seismic Design of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1.61, Revision 0, </w:t>
      </w:r>
      <w:r w:rsidRPr="004A12C0">
        <w:rPr>
          <w:rFonts w:ascii="Arial" w:hAnsi="Arial" w:cs="Arial"/>
          <w:sz w:val="22"/>
          <w:szCs w:val="22"/>
        </w:rPr>
        <w:sym w:font="WP TypographicSymbols" w:char="0041"/>
      </w:r>
      <w:r w:rsidRPr="004A12C0">
        <w:rPr>
          <w:rFonts w:ascii="Arial" w:hAnsi="Arial" w:cs="Arial"/>
          <w:sz w:val="22"/>
          <w:szCs w:val="22"/>
        </w:rPr>
        <w:t>Damping Values for Seismic Design of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1.76, Revision 0, </w:t>
      </w:r>
      <w:r w:rsidRPr="004A12C0">
        <w:rPr>
          <w:rFonts w:ascii="Arial" w:hAnsi="Arial" w:cs="Arial"/>
          <w:sz w:val="22"/>
          <w:szCs w:val="22"/>
        </w:rPr>
        <w:sym w:font="WP TypographicSymbols" w:char="0041"/>
      </w:r>
      <w:r w:rsidRPr="004A12C0">
        <w:rPr>
          <w:rFonts w:ascii="Arial" w:hAnsi="Arial" w:cs="Arial"/>
          <w:sz w:val="22"/>
          <w:szCs w:val="22"/>
        </w:rPr>
        <w:t>Design-Basis Tornado for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1.102, Revision 1, </w:t>
      </w:r>
      <w:r w:rsidRPr="004A12C0">
        <w:rPr>
          <w:rFonts w:ascii="Arial" w:hAnsi="Arial" w:cs="Arial"/>
          <w:sz w:val="22"/>
          <w:szCs w:val="22"/>
        </w:rPr>
        <w:sym w:font="WP TypographicSymbols" w:char="0041"/>
      </w:r>
      <w:r w:rsidRPr="004A12C0">
        <w:rPr>
          <w:rFonts w:ascii="Arial" w:hAnsi="Arial" w:cs="Arial"/>
          <w:sz w:val="22"/>
          <w:szCs w:val="22"/>
        </w:rPr>
        <w:t>Flood Protection for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1.117, Revision 1, </w:t>
      </w:r>
      <w:r w:rsidRPr="004A12C0">
        <w:rPr>
          <w:rFonts w:ascii="Arial" w:hAnsi="Arial" w:cs="Arial"/>
          <w:sz w:val="22"/>
          <w:szCs w:val="22"/>
        </w:rPr>
        <w:sym w:font="WP TypographicSymbols" w:char="0041"/>
      </w:r>
      <w:r w:rsidRPr="004A12C0">
        <w:rPr>
          <w:rFonts w:ascii="Arial" w:hAnsi="Arial" w:cs="Arial"/>
          <w:sz w:val="22"/>
          <w:szCs w:val="22"/>
        </w:rPr>
        <w:t>Tornado Design Classification</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1.122, Revision 1, </w:t>
      </w:r>
      <w:r w:rsidRPr="004A12C0">
        <w:rPr>
          <w:rFonts w:ascii="Arial" w:hAnsi="Arial" w:cs="Arial"/>
          <w:sz w:val="22"/>
          <w:szCs w:val="22"/>
        </w:rPr>
        <w:sym w:font="WP TypographicSymbols" w:char="0041"/>
      </w:r>
      <w:r w:rsidRPr="004A12C0">
        <w:rPr>
          <w:rFonts w:ascii="Arial" w:hAnsi="Arial" w:cs="Arial"/>
          <w:sz w:val="22"/>
          <w:szCs w:val="22"/>
        </w:rPr>
        <w:t xml:space="preserve">Development of Floor Design Response Spectra for Seismic Design of </w:t>
      </w:r>
      <w:proofErr w:type="spellStart"/>
      <w:r w:rsidRPr="004A12C0">
        <w:rPr>
          <w:rFonts w:ascii="Arial" w:hAnsi="Arial" w:cs="Arial"/>
          <w:sz w:val="22"/>
          <w:szCs w:val="22"/>
        </w:rPr>
        <w:t>Floor</w:t>
      </w:r>
      <w:r w:rsidRPr="004A12C0">
        <w:rPr>
          <w:rFonts w:ascii="Arial" w:hAnsi="Arial" w:cs="Arial"/>
          <w:sz w:val="22"/>
          <w:szCs w:val="22"/>
        </w:rPr>
        <w:noBreakHyphen/>
        <w:t>Supported</w:t>
      </w:r>
      <w:proofErr w:type="spellEnd"/>
      <w:r w:rsidRPr="004A12C0">
        <w:rPr>
          <w:rFonts w:ascii="Arial" w:hAnsi="Arial" w:cs="Arial"/>
          <w:sz w:val="22"/>
          <w:szCs w:val="22"/>
        </w:rPr>
        <w:t xml:space="preserve"> Equipment or Components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1.127, </w:t>
      </w:r>
      <w:r w:rsidRPr="004A12C0">
        <w:rPr>
          <w:rFonts w:ascii="Arial" w:hAnsi="Arial" w:cs="Arial"/>
          <w:sz w:val="22"/>
          <w:szCs w:val="22"/>
        </w:rPr>
        <w:sym w:font="WP TypographicSymbols" w:char="0041"/>
      </w:r>
      <w:r w:rsidRPr="004A12C0">
        <w:rPr>
          <w:rFonts w:ascii="Arial" w:hAnsi="Arial" w:cs="Arial"/>
          <w:sz w:val="22"/>
          <w:szCs w:val="22"/>
        </w:rPr>
        <w:t xml:space="preserve">Inspection of </w:t>
      </w:r>
      <w:proofErr w:type="spellStart"/>
      <w:r w:rsidRPr="004A12C0">
        <w:rPr>
          <w:rFonts w:ascii="Arial" w:hAnsi="Arial" w:cs="Arial"/>
          <w:sz w:val="22"/>
          <w:szCs w:val="22"/>
        </w:rPr>
        <w:t>Water</w:t>
      </w:r>
      <w:r w:rsidRPr="004A12C0">
        <w:rPr>
          <w:rFonts w:ascii="Arial" w:hAnsi="Arial" w:cs="Arial"/>
          <w:sz w:val="22"/>
          <w:szCs w:val="22"/>
        </w:rPr>
        <w:noBreakHyphen/>
        <w:t>Control</w:t>
      </w:r>
      <w:proofErr w:type="spellEnd"/>
      <w:r w:rsidRPr="004A12C0">
        <w:rPr>
          <w:rFonts w:ascii="Arial" w:hAnsi="Arial" w:cs="Arial"/>
          <w:sz w:val="22"/>
          <w:szCs w:val="22"/>
        </w:rPr>
        <w:t xml:space="preserve"> Structures Associated with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1.132, Revision 1, </w:t>
      </w:r>
      <w:r w:rsidRPr="004A12C0">
        <w:rPr>
          <w:rFonts w:ascii="Arial" w:hAnsi="Arial" w:cs="Arial"/>
          <w:sz w:val="22"/>
          <w:szCs w:val="22"/>
        </w:rPr>
        <w:sym w:font="WP TypographicSymbols" w:char="0041"/>
      </w:r>
      <w:r w:rsidRPr="004A12C0">
        <w:rPr>
          <w:rFonts w:ascii="Arial" w:hAnsi="Arial" w:cs="Arial"/>
          <w:sz w:val="22"/>
          <w:szCs w:val="22"/>
        </w:rPr>
        <w:t>Site Investigations for Foundations of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1.136, Revision 2, </w:t>
      </w:r>
      <w:r w:rsidRPr="004A12C0">
        <w:rPr>
          <w:rFonts w:ascii="Arial" w:hAnsi="Arial" w:cs="Arial"/>
          <w:sz w:val="22"/>
          <w:szCs w:val="22"/>
        </w:rPr>
        <w:sym w:font="WP TypographicSymbols" w:char="0041"/>
      </w:r>
      <w:r w:rsidRPr="004A12C0">
        <w:rPr>
          <w:rFonts w:ascii="Arial" w:hAnsi="Arial" w:cs="Arial"/>
          <w:sz w:val="22"/>
          <w:szCs w:val="22"/>
        </w:rPr>
        <w:t>Materials, Construction, and Testing of Concrete Containments (Articles CC</w:t>
      </w:r>
      <w:r w:rsidRPr="004A12C0">
        <w:rPr>
          <w:rFonts w:ascii="Arial" w:hAnsi="Arial" w:cs="Arial"/>
          <w:sz w:val="22"/>
          <w:szCs w:val="22"/>
        </w:rPr>
        <w:noBreakHyphen/>
        <w:t xml:space="preserve">1000, </w:t>
      </w:r>
      <w:r w:rsidRPr="004A12C0">
        <w:rPr>
          <w:rFonts w:ascii="Arial" w:hAnsi="Arial" w:cs="Arial"/>
          <w:sz w:val="22"/>
          <w:szCs w:val="22"/>
        </w:rPr>
        <w:noBreakHyphen/>
        <w:t xml:space="preserve">2000, and </w:t>
      </w:r>
      <w:r w:rsidRPr="004A12C0">
        <w:rPr>
          <w:rFonts w:ascii="Arial" w:hAnsi="Arial" w:cs="Arial"/>
          <w:sz w:val="22"/>
          <w:szCs w:val="22"/>
        </w:rPr>
        <w:noBreakHyphen/>
        <w:t xml:space="preserve">4000 through </w:t>
      </w:r>
      <w:r w:rsidRPr="004A12C0">
        <w:rPr>
          <w:rFonts w:ascii="Arial" w:hAnsi="Arial" w:cs="Arial"/>
          <w:sz w:val="22"/>
          <w:szCs w:val="22"/>
        </w:rPr>
        <w:noBreakHyphen/>
        <w:t xml:space="preserve">6000 of the </w:t>
      </w:r>
      <w:r w:rsidRPr="004A12C0">
        <w:rPr>
          <w:rFonts w:ascii="Arial" w:hAnsi="Arial" w:cs="Arial"/>
          <w:sz w:val="22"/>
          <w:szCs w:val="22"/>
        </w:rPr>
        <w:sym w:font="WP TypographicSymbols" w:char="0041"/>
      </w:r>
      <w:r w:rsidRPr="004A12C0">
        <w:rPr>
          <w:rFonts w:ascii="Arial" w:hAnsi="Arial" w:cs="Arial"/>
          <w:sz w:val="22"/>
          <w:szCs w:val="22"/>
        </w:rPr>
        <w:t>Code for Concrete Reactor Vessels and Containments</w:t>
      </w:r>
      <w:r w:rsidRPr="004A12C0">
        <w:rPr>
          <w:rFonts w:ascii="Arial" w:hAnsi="Arial" w:cs="Arial"/>
          <w:sz w:val="22"/>
          <w:szCs w:val="22"/>
        </w:rPr>
        <w:sym w:font="WP TypographicSymbols" w:char="0040"/>
      </w:r>
      <w:r w:rsidRPr="004A12C0">
        <w:rPr>
          <w:rFonts w:ascii="Arial" w:hAnsi="Arial" w:cs="Arial"/>
          <w:sz w:val="22"/>
          <w:szCs w:val="22"/>
        </w:rPr>
        <w:t>)</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1.138, Revision 0, </w:t>
      </w:r>
      <w:r w:rsidRPr="004A12C0">
        <w:rPr>
          <w:rFonts w:ascii="Arial" w:hAnsi="Arial" w:cs="Arial"/>
          <w:sz w:val="22"/>
          <w:szCs w:val="22"/>
        </w:rPr>
        <w:sym w:font="WP TypographicSymbols" w:char="0041"/>
      </w:r>
      <w:r w:rsidRPr="004A12C0">
        <w:rPr>
          <w:rFonts w:ascii="Arial" w:hAnsi="Arial" w:cs="Arial"/>
          <w:sz w:val="22"/>
          <w:szCs w:val="22"/>
        </w:rPr>
        <w:t>Laboratory Investigations of Soils for Engineering Analysis and Design of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1.142, Revision 2, </w:t>
      </w:r>
      <w:r w:rsidRPr="004A12C0">
        <w:rPr>
          <w:rFonts w:ascii="Arial" w:hAnsi="Arial" w:cs="Arial"/>
          <w:sz w:val="22"/>
          <w:szCs w:val="22"/>
        </w:rPr>
        <w:sym w:font="WP TypographicSymbols" w:char="0041"/>
      </w:r>
      <w:r w:rsidRPr="004A12C0">
        <w:rPr>
          <w:rFonts w:ascii="Arial" w:hAnsi="Arial" w:cs="Arial"/>
          <w:sz w:val="22"/>
          <w:szCs w:val="22"/>
        </w:rPr>
        <w:t>Safety Related Concrete Structures for Nuclear Power Plants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RG 1.165, Revision 0</w:t>
      </w:r>
      <w:proofErr w:type="gramStart"/>
      <w:r w:rsidRPr="004A12C0">
        <w:rPr>
          <w:rFonts w:ascii="Arial" w:hAnsi="Arial" w:cs="Arial"/>
          <w:sz w:val="22"/>
          <w:szCs w:val="22"/>
        </w:rPr>
        <w:t xml:space="preserve">,  </w:t>
      </w:r>
      <w:proofErr w:type="gramEnd"/>
      <w:r w:rsidRPr="004A12C0">
        <w:rPr>
          <w:rFonts w:ascii="Arial" w:hAnsi="Arial" w:cs="Arial"/>
          <w:sz w:val="22"/>
          <w:szCs w:val="22"/>
        </w:rPr>
        <w:sym w:font="WP TypographicSymbols" w:char="0041"/>
      </w:r>
      <w:r w:rsidRPr="004A12C0">
        <w:rPr>
          <w:rFonts w:ascii="Arial" w:hAnsi="Arial" w:cs="Arial"/>
          <w:sz w:val="22"/>
          <w:szCs w:val="22"/>
        </w:rPr>
        <w:t>Identification and Characterization of Seismic Sources and Determination Safe Shutdown Earthquake Ground Motion</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1.166, Revision 0, </w:t>
      </w:r>
      <w:r w:rsidRPr="004A12C0">
        <w:rPr>
          <w:rFonts w:ascii="Arial" w:hAnsi="Arial" w:cs="Arial"/>
          <w:sz w:val="22"/>
          <w:szCs w:val="22"/>
        </w:rPr>
        <w:sym w:font="WP TypographicSymbols" w:char="0041"/>
      </w:r>
      <w:proofErr w:type="spellStart"/>
      <w:r w:rsidRPr="004A12C0">
        <w:rPr>
          <w:rFonts w:ascii="Arial" w:hAnsi="Arial" w:cs="Arial"/>
          <w:sz w:val="22"/>
          <w:szCs w:val="22"/>
        </w:rPr>
        <w:t>Pre</w:t>
      </w:r>
      <w:r w:rsidRPr="004A12C0">
        <w:rPr>
          <w:rFonts w:ascii="Arial" w:hAnsi="Arial" w:cs="Arial"/>
          <w:sz w:val="22"/>
          <w:szCs w:val="22"/>
        </w:rPr>
        <w:noBreakHyphen/>
        <w:t>Earthquake</w:t>
      </w:r>
      <w:proofErr w:type="spellEnd"/>
      <w:r w:rsidRPr="004A12C0">
        <w:rPr>
          <w:rFonts w:ascii="Arial" w:hAnsi="Arial" w:cs="Arial"/>
          <w:sz w:val="22"/>
          <w:szCs w:val="22"/>
        </w:rPr>
        <w:t xml:space="preserve"> Planning and Immediate Nuclear Plant Operator </w:t>
      </w:r>
      <w:proofErr w:type="spellStart"/>
      <w:r w:rsidRPr="004A12C0">
        <w:rPr>
          <w:rFonts w:ascii="Arial" w:hAnsi="Arial" w:cs="Arial"/>
          <w:sz w:val="22"/>
          <w:szCs w:val="22"/>
        </w:rPr>
        <w:t>Postearthquake</w:t>
      </w:r>
      <w:proofErr w:type="spellEnd"/>
      <w:r w:rsidRPr="004A12C0">
        <w:rPr>
          <w:rFonts w:ascii="Arial" w:hAnsi="Arial" w:cs="Arial"/>
          <w:sz w:val="22"/>
          <w:szCs w:val="22"/>
        </w:rPr>
        <w:t xml:space="preserve"> Actions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1.167, Revision 0, </w:t>
      </w:r>
      <w:r w:rsidRPr="004A12C0">
        <w:rPr>
          <w:rFonts w:ascii="Arial" w:hAnsi="Arial" w:cs="Arial"/>
          <w:sz w:val="22"/>
          <w:szCs w:val="22"/>
        </w:rPr>
        <w:sym w:font="WP TypographicSymbols" w:char="0041"/>
      </w:r>
      <w:r w:rsidRPr="004A12C0">
        <w:rPr>
          <w:rFonts w:ascii="Arial" w:hAnsi="Arial" w:cs="Arial"/>
          <w:sz w:val="22"/>
          <w:szCs w:val="22"/>
        </w:rPr>
        <w:t xml:space="preserve">Restart of a Nuclear Power Plant Shut </w:t>
      </w:r>
      <w:proofErr w:type="gramStart"/>
      <w:r w:rsidRPr="004A12C0">
        <w:rPr>
          <w:rFonts w:ascii="Arial" w:hAnsi="Arial" w:cs="Arial"/>
          <w:sz w:val="22"/>
          <w:szCs w:val="22"/>
        </w:rPr>
        <w:t>Down</w:t>
      </w:r>
      <w:proofErr w:type="gramEnd"/>
      <w:r w:rsidRPr="004A12C0">
        <w:rPr>
          <w:rFonts w:ascii="Arial" w:hAnsi="Arial" w:cs="Arial"/>
          <w:sz w:val="22"/>
          <w:szCs w:val="22"/>
        </w:rPr>
        <w:t xml:space="preserve"> by a Seismic Event</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ANSI N14.6, </w:t>
      </w:r>
      <w:r w:rsidRPr="004A12C0">
        <w:rPr>
          <w:rFonts w:ascii="Arial" w:hAnsi="Arial" w:cs="Arial"/>
          <w:sz w:val="22"/>
          <w:szCs w:val="22"/>
        </w:rPr>
        <w:sym w:font="WP TypographicSymbols" w:char="0041"/>
      </w:r>
      <w:r w:rsidRPr="004A12C0">
        <w:rPr>
          <w:rFonts w:ascii="Arial" w:hAnsi="Arial" w:cs="Arial"/>
          <w:sz w:val="22"/>
          <w:szCs w:val="22"/>
        </w:rPr>
        <w:t>Special Lifting Devices for Shipping Containers Weighing 10000 Pounds or More</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ANSI N45.2.5, </w:t>
      </w:r>
      <w:r w:rsidRPr="004A12C0">
        <w:rPr>
          <w:rFonts w:ascii="Arial" w:hAnsi="Arial" w:cs="Arial"/>
          <w:sz w:val="22"/>
          <w:szCs w:val="22"/>
        </w:rPr>
        <w:sym w:font="WP TypographicSymbols" w:char="0041"/>
      </w:r>
      <w:r w:rsidRPr="004A12C0">
        <w:rPr>
          <w:rFonts w:ascii="Arial" w:hAnsi="Arial" w:cs="Arial"/>
          <w:sz w:val="22"/>
          <w:szCs w:val="22"/>
        </w:rPr>
        <w:t>Supplemental QA Requirements for Installation, Inspection, and Testing of Structural Concrete and Structural Steel</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ANSI/ANS 58.2, </w:t>
      </w:r>
      <w:r w:rsidRPr="004A12C0">
        <w:rPr>
          <w:rFonts w:ascii="Arial" w:hAnsi="Arial" w:cs="Arial"/>
          <w:sz w:val="22"/>
          <w:szCs w:val="22"/>
        </w:rPr>
        <w:sym w:font="WP TypographicSymbols" w:char="0041"/>
      </w:r>
      <w:r w:rsidRPr="004A12C0">
        <w:rPr>
          <w:rFonts w:ascii="Arial" w:hAnsi="Arial" w:cs="Arial"/>
          <w:sz w:val="22"/>
          <w:szCs w:val="22"/>
        </w:rPr>
        <w:t>Design Basis for Protection of LWR Power Plants Against the Effects of Postulated Pipe Rupture</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ASME Boiler and Pressure Vessel (B&amp;PV) Code, Sections III, V, IX, and XI</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Metallurgical/Welding</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AWS DI.7, </w:t>
      </w:r>
      <w:r w:rsidRPr="004A12C0">
        <w:rPr>
          <w:rFonts w:ascii="Arial" w:hAnsi="Arial" w:cs="Arial"/>
          <w:sz w:val="22"/>
          <w:szCs w:val="22"/>
        </w:rPr>
        <w:sym w:font="WP TypographicSymbols" w:char="0041"/>
      </w:r>
      <w:r w:rsidRPr="004A12C0">
        <w:rPr>
          <w:rFonts w:ascii="Arial" w:hAnsi="Arial" w:cs="Arial"/>
          <w:sz w:val="22"/>
          <w:szCs w:val="22"/>
        </w:rPr>
        <w:t>Structural Welding Code</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1.31, </w:t>
      </w:r>
      <w:r w:rsidRPr="004A12C0">
        <w:rPr>
          <w:rFonts w:ascii="Arial" w:hAnsi="Arial" w:cs="Arial"/>
          <w:sz w:val="22"/>
          <w:szCs w:val="22"/>
        </w:rPr>
        <w:sym w:font="WP TypographicSymbols" w:char="0041"/>
      </w:r>
      <w:r w:rsidRPr="004A12C0">
        <w:rPr>
          <w:rFonts w:ascii="Arial" w:hAnsi="Arial" w:cs="Arial"/>
          <w:sz w:val="22"/>
          <w:szCs w:val="22"/>
        </w:rPr>
        <w:t>Control of Ferrite Content in Stainless Steel Weld Metal</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1.43, </w:t>
      </w:r>
      <w:r w:rsidRPr="004A12C0">
        <w:rPr>
          <w:rFonts w:ascii="Arial" w:hAnsi="Arial" w:cs="Arial"/>
          <w:sz w:val="22"/>
          <w:szCs w:val="22"/>
        </w:rPr>
        <w:sym w:font="WP TypographicSymbols" w:char="0041"/>
      </w:r>
      <w:r w:rsidRPr="004A12C0">
        <w:rPr>
          <w:rFonts w:ascii="Arial" w:hAnsi="Arial" w:cs="Arial"/>
          <w:sz w:val="22"/>
          <w:szCs w:val="22"/>
        </w:rPr>
        <w:t xml:space="preserve">Control of Stainless Steel Weld Cladding of </w:t>
      </w:r>
      <w:proofErr w:type="spellStart"/>
      <w:r w:rsidRPr="004A12C0">
        <w:rPr>
          <w:rFonts w:ascii="Arial" w:hAnsi="Arial" w:cs="Arial"/>
          <w:sz w:val="22"/>
          <w:szCs w:val="22"/>
        </w:rPr>
        <w:t>Low</w:t>
      </w:r>
      <w:r w:rsidRPr="004A12C0">
        <w:rPr>
          <w:rFonts w:ascii="Arial" w:hAnsi="Arial" w:cs="Arial"/>
          <w:sz w:val="22"/>
          <w:szCs w:val="22"/>
        </w:rPr>
        <w:noBreakHyphen/>
        <w:t>Alloy</w:t>
      </w:r>
      <w:proofErr w:type="spellEnd"/>
      <w:r w:rsidRPr="004A12C0">
        <w:rPr>
          <w:rFonts w:ascii="Arial" w:hAnsi="Arial" w:cs="Arial"/>
          <w:sz w:val="22"/>
          <w:szCs w:val="22"/>
        </w:rPr>
        <w:t xml:space="preserve"> Steel Components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1.44, </w:t>
      </w:r>
      <w:r w:rsidRPr="004A12C0">
        <w:rPr>
          <w:rFonts w:ascii="Arial" w:hAnsi="Arial" w:cs="Arial"/>
          <w:sz w:val="22"/>
          <w:szCs w:val="22"/>
        </w:rPr>
        <w:sym w:font="WP TypographicSymbols" w:char="0041"/>
      </w:r>
      <w:r w:rsidRPr="004A12C0">
        <w:rPr>
          <w:rFonts w:ascii="Arial" w:hAnsi="Arial" w:cs="Arial"/>
          <w:sz w:val="22"/>
          <w:szCs w:val="22"/>
        </w:rPr>
        <w:t>Control of the Use of Sensitized Stainless Steel</w:t>
      </w:r>
      <w:r w:rsidRPr="004A12C0">
        <w:rPr>
          <w:rFonts w:ascii="Arial" w:hAnsi="Arial" w:cs="Arial"/>
          <w:sz w:val="22"/>
          <w:szCs w:val="22"/>
        </w:rPr>
        <w:sym w:font="WP TypographicSymbols" w:char="0040"/>
      </w:r>
      <w:r w:rsidRPr="004A12C0">
        <w:rPr>
          <w:rFonts w:ascii="Arial" w:hAnsi="Arial" w:cs="Arial"/>
          <w:sz w:val="22"/>
          <w:szCs w:val="22"/>
        </w:rPr>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1.50, </w:t>
      </w:r>
      <w:r w:rsidRPr="004A12C0">
        <w:rPr>
          <w:rFonts w:ascii="Arial" w:hAnsi="Arial" w:cs="Arial"/>
          <w:sz w:val="22"/>
          <w:szCs w:val="22"/>
        </w:rPr>
        <w:sym w:font="WP TypographicSymbols" w:char="0041"/>
      </w:r>
      <w:r w:rsidRPr="004A12C0">
        <w:rPr>
          <w:rFonts w:ascii="Arial" w:hAnsi="Arial" w:cs="Arial"/>
          <w:sz w:val="22"/>
          <w:szCs w:val="22"/>
        </w:rPr>
        <w:t xml:space="preserve">Control of Preheat Temperature for Welding of </w:t>
      </w:r>
      <w:proofErr w:type="spellStart"/>
      <w:r w:rsidRPr="004A12C0">
        <w:rPr>
          <w:rFonts w:ascii="Arial" w:hAnsi="Arial" w:cs="Arial"/>
          <w:sz w:val="22"/>
          <w:szCs w:val="22"/>
        </w:rPr>
        <w:t>Low</w:t>
      </w:r>
      <w:r w:rsidRPr="004A12C0">
        <w:rPr>
          <w:rFonts w:ascii="Arial" w:hAnsi="Arial" w:cs="Arial"/>
          <w:sz w:val="22"/>
          <w:szCs w:val="22"/>
        </w:rPr>
        <w:noBreakHyphen/>
        <w:t>Alloy</w:t>
      </w:r>
      <w:proofErr w:type="spellEnd"/>
      <w:r w:rsidRPr="004A12C0">
        <w:rPr>
          <w:rFonts w:ascii="Arial" w:hAnsi="Arial" w:cs="Arial"/>
          <w:sz w:val="22"/>
          <w:szCs w:val="22"/>
        </w:rPr>
        <w:t xml:space="preserve"> Steel</w:t>
      </w:r>
      <w:r w:rsidRPr="004A12C0">
        <w:rPr>
          <w:rFonts w:ascii="Arial" w:hAnsi="Arial" w:cs="Arial"/>
          <w:sz w:val="22"/>
          <w:szCs w:val="22"/>
        </w:rPr>
        <w:sym w:font="WP TypographicSymbols" w:char="0040"/>
      </w:r>
      <w:r w:rsidRPr="004A12C0">
        <w:rPr>
          <w:rFonts w:ascii="Arial" w:hAnsi="Arial" w:cs="Arial"/>
          <w:sz w:val="22"/>
          <w:szCs w:val="22"/>
        </w:rPr>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1.54, </w:t>
      </w:r>
      <w:r w:rsidRPr="004A12C0">
        <w:rPr>
          <w:rFonts w:ascii="Arial" w:hAnsi="Arial" w:cs="Arial"/>
          <w:sz w:val="22"/>
          <w:szCs w:val="22"/>
        </w:rPr>
        <w:sym w:font="WP TypographicSymbols" w:char="0041"/>
      </w:r>
      <w:r w:rsidRPr="004A12C0">
        <w:rPr>
          <w:rFonts w:ascii="Arial" w:hAnsi="Arial" w:cs="Arial"/>
          <w:sz w:val="22"/>
          <w:szCs w:val="22"/>
        </w:rPr>
        <w:t>Service Level I, II, and III Protective Coatings Applied to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1.71, </w:t>
      </w:r>
      <w:r w:rsidRPr="004A12C0">
        <w:rPr>
          <w:rFonts w:ascii="Arial" w:hAnsi="Arial" w:cs="Arial"/>
          <w:sz w:val="22"/>
          <w:szCs w:val="22"/>
        </w:rPr>
        <w:sym w:font="WP TypographicSymbols" w:char="0041"/>
      </w:r>
      <w:r w:rsidRPr="004A12C0">
        <w:rPr>
          <w:rFonts w:ascii="Arial" w:hAnsi="Arial" w:cs="Arial"/>
          <w:sz w:val="22"/>
          <w:szCs w:val="22"/>
        </w:rPr>
        <w:t>Welder Qualification for Areas of Limited Accessibility</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1.84, </w:t>
      </w:r>
      <w:r w:rsidRPr="004A12C0">
        <w:rPr>
          <w:rFonts w:ascii="Arial" w:hAnsi="Arial" w:cs="Arial"/>
          <w:sz w:val="22"/>
          <w:szCs w:val="22"/>
        </w:rPr>
        <w:sym w:font="WP TypographicSymbols" w:char="0041"/>
      </w:r>
      <w:r w:rsidRPr="004A12C0">
        <w:rPr>
          <w:rFonts w:ascii="Arial" w:hAnsi="Arial" w:cs="Arial"/>
          <w:sz w:val="22"/>
          <w:szCs w:val="22"/>
        </w:rPr>
        <w:t>Design and Fabrication Code Case Acceptability</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1.85, </w:t>
      </w:r>
      <w:r w:rsidRPr="004A12C0">
        <w:rPr>
          <w:rFonts w:ascii="Arial" w:hAnsi="Arial" w:cs="Arial"/>
          <w:sz w:val="22"/>
          <w:szCs w:val="22"/>
        </w:rPr>
        <w:sym w:font="WP TypographicSymbols" w:char="0041"/>
      </w:r>
      <w:r w:rsidRPr="004A12C0">
        <w:rPr>
          <w:rFonts w:ascii="Arial" w:hAnsi="Arial" w:cs="Arial"/>
          <w:sz w:val="22"/>
          <w:szCs w:val="22"/>
        </w:rPr>
        <w:t>Materials Code Case Acceptability</w:t>
      </w:r>
      <w:r w:rsidRPr="004A12C0">
        <w:rPr>
          <w:rFonts w:ascii="Arial" w:hAnsi="Arial" w:cs="Arial"/>
          <w:sz w:val="22"/>
          <w:szCs w:val="22"/>
        </w:rPr>
        <w:sym w:font="WP TypographicSymbols" w:char="0040"/>
      </w:r>
    </w:p>
    <w:p w:rsidR="00B64178" w:rsidRPr="004A12C0" w:rsidRDefault="00B64178"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1.147, </w:t>
      </w:r>
      <w:r w:rsidRPr="004A12C0">
        <w:rPr>
          <w:rFonts w:ascii="Arial" w:hAnsi="Arial" w:cs="Arial"/>
          <w:sz w:val="22"/>
          <w:szCs w:val="22"/>
        </w:rPr>
        <w:sym w:font="WP TypographicSymbols" w:char="0041"/>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Inspection Code Case Acceptability</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1.150, </w:t>
      </w:r>
      <w:r w:rsidRPr="004A12C0">
        <w:rPr>
          <w:rFonts w:ascii="Arial" w:hAnsi="Arial" w:cs="Arial"/>
          <w:sz w:val="22"/>
          <w:szCs w:val="22"/>
        </w:rPr>
        <w:sym w:font="WP TypographicSymbols" w:char="0041"/>
      </w:r>
      <w:r w:rsidRPr="004A12C0">
        <w:rPr>
          <w:rFonts w:ascii="Arial" w:hAnsi="Arial" w:cs="Arial"/>
          <w:sz w:val="22"/>
          <w:szCs w:val="22"/>
        </w:rPr>
        <w:t xml:space="preserve">Ultrasonic Testing of Reactor Vessel Welds During </w:t>
      </w:r>
      <w:proofErr w:type="spellStart"/>
      <w:r w:rsidRPr="004A12C0">
        <w:rPr>
          <w:rFonts w:ascii="Arial" w:hAnsi="Arial" w:cs="Arial"/>
          <w:sz w:val="22"/>
          <w:szCs w:val="22"/>
        </w:rPr>
        <w:t>Preservice</w:t>
      </w:r>
      <w:proofErr w:type="spellEnd"/>
      <w:r w:rsidRPr="004A12C0">
        <w:rPr>
          <w:rFonts w:ascii="Arial" w:hAnsi="Arial" w:cs="Arial"/>
          <w:sz w:val="22"/>
          <w:szCs w:val="22"/>
        </w:rPr>
        <w:t xml:space="preserve"> and </w:t>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Examinations</w:t>
      </w:r>
      <w:r w:rsidRPr="004A12C0">
        <w:rPr>
          <w:rFonts w:ascii="Arial" w:hAnsi="Arial" w:cs="Arial"/>
          <w:sz w:val="22"/>
          <w:szCs w:val="22"/>
        </w:rPr>
        <w:sym w:font="WP TypographicSymbols" w:char="0040"/>
      </w:r>
      <w:r w:rsidRPr="004A12C0">
        <w:rPr>
          <w:rFonts w:ascii="Arial" w:hAnsi="Arial" w:cs="Arial"/>
          <w:sz w:val="22"/>
          <w:szCs w:val="22"/>
        </w:rPr>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1.178, </w:t>
      </w:r>
      <w:r w:rsidRPr="004A12C0">
        <w:rPr>
          <w:rFonts w:ascii="Arial" w:hAnsi="Arial" w:cs="Arial"/>
          <w:sz w:val="22"/>
          <w:szCs w:val="22"/>
        </w:rPr>
        <w:sym w:font="WP TypographicSymbols" w:char="0041"/>
      </w:r>
      <w:proofErr w:type="gramStart"/>
      <w:r w:rsidRPr="004A12C0">
        <w:rPr>
          <w:rFonts w:ascii="Arial" w:hAnsi="Arial" w:cs="Arial"/>
          <w:sz w:val="22"/>
          <w:szCs w:val="22"/>
        </w:rPr>
        <w:t>An</w:t>
      </w:r>
      <w:proofErr w:type="gramEnd"/>
      <w:r w:rsidRPr="004A12C0">
        <w:rPr>
          <w:rFonts w:ascii="Arial" w:hAnsi="Arial" w:cs="Arial"/>
          <w:sz w:val="22"/>
          <w:szCs w:val="22"/>
        </w:rPr>
        <w:t xml:space="preserve"> Approach for </w:t>
      </w:r>
      <w:proofErr w:type="spellStart"/>
      <w:r w:rsidRPr="004A12C0">
        <w:rPr>
          <w:rFonts w:ascii="Arial" w:hAnsi="Arial" w:cs="Arial"/>
          <w:sz w:val="22"/>
          <w:szCs w:val="22"/>
        </w:rPr>
        <w:t>Plant</w:t>
      </w:r>
      <w:r w:rsidRPr="004A12C0">
        <w:rPr>
          <w:rFonts w:ascii="Arial" w:hAnsi="Arial" w:cs="Arial"/>
          <w:sz w:val="22"/>
          <w:szCs w:val="22"/>
        </w:rPr>
        <w:noBreakHyphen/>
        <w:t>Specific</w:t>
      </w:r>
      <w:proofErr w:type="spellEnd"/>
      <w:r w:rsidRPr="004A12C0">
        <w:rPr>
          <w:rFonts w:ascii="Arial" w:hAnsi="Arial" w:cs="Arial"/>
          <w:sz w:val="22"/>
          <w:szCs w:val="22"/>
        </w:rPr>
        <w:t xml:space="preserve"> </w:t>
      </w:r>
      <w:proofErr w:type="spellStart"/>
      <w:r w:rsidRPr="004A12C0">
        <w:rPr>
          <w:rFonts w:ascii="Arial" w:hAnsi="Arial" w:cs="Arial"/>
          <w:sz w:val="22"/>
          <w:szCs w:val="22"/>
        </w:rPr>
        <w:t>Risk</w:t>
      </w:r>
      <w:r w:rsidRPr="004A12C0">
        <w:rPr>
          <w:rFonts w:ascii="Arial" w:hAnsi="Arial" w:cs="Arial"/>
          <w:sz w:val="22"/>
          <w:szCs w:val="22"/>
        </w:rPr>
        <w:noBreakHyphen/>
        <w:t>Informed</w:t>
      </w:r>
      <w:proofErr w:type="spellEnd"/>
      <w:r w:rsidRPr="004A12C0">
        <w:rPr>
          <w:rFonts w:ascii="Arial" w:hAnsi="Arial" w:cs="Arial"/>
          <w:sz w:val="22"/>
          <w:szCs w:val="22"/>
        </w:rPr>
        <w:t xml:space="preserve"> </w:t>
      </w:r>
      <w:proofErr w:type="spellStart"/>
      <w:r w:rsidRPr="004A12C0">
        <w:rPr>
          <w:rFonts w:ascii="Arial" w:hAnsi="Arial" w:cs="Arial"/>
          <w:sz w:val="22"/>
          <w:szCs w:val="22"/>
        </w:rPr>
        <w:t>Decisionmaking</w:t>
      </w:r>
      <w:proofErr w:type="spellEnd"/>
      <w:r w:rsidRPr="004A12C0">
        <w:rPr>
          <w:rFonts w:ascii="Arial" w:hAnsi="Arial" w:cs="Arial"/>
          <w:sz w:val="22"/>
          <w:szCs w:val="22"/>
        </w:rPr>
        <w:t xml:space="preserve"> </w:t>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Inspection of Piping</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EPRI, </w:t>
      </w:r>
      <w:r w:rsidRPr="004A12C0">
        <w:rPr>
          <w:rFonts w:ascii="Arial" w:hAnsi="Arial" w:cs="Arial"/>
          <w:sz w:val="22"/>
          <w:szCs w:val="22"/>
        </w:rPr>
        <w:sym w:font="WP TypographicSymbols" w:char="0041"/>
      </w:r>
      <w:r w:rsidRPr="004A12C0">
        <w:rPr>
          <w:rFonts w:ascii="Arial" w:hAnsi="Arial" w:cs="Arial"/>
          <w:sz w:val="22"/>
          <w:szCs w:val="22"/>
        </w:rPr>
        <w:t>PWR Steam Generator Examination Guidelines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 xml:space="preserve">EPRI, </w:t>
      </w:r>
      <w:r w:rsidRPr="004A12C0">
        <w:rPr>
          <w:rFonts w:ascii="Arial" w:hAnsi="Arial" w:cs="Arial"/>
          <w:sz w:val="22"/>
          <w:szCs w:val="22"/>
        </w:rPr>
        <w:sym w:font="WP TypographicSymbols" w:char="0041"/>
      </w:r>
      <w:r w:rsidRPr="004A12C0">
        <w:rPr>
          <w:rFonts w:ascii="Arial" w:hAnsi="Arial" w:cs="Arial"/>
          <w:sz w:val="22"/>
          <w:szCs w:val="22"/>
        </w:rPr>
        <w:t>Steam Generator Integrity Assessment Guidelines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ASME B&amp;PV Code, Sections III, V, IX, and XI</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Generic Letter 90</w:t>
      </w:r>
      <w:r w:rsidRPr="004A12C0">
        <w:rPr>
          <w:rFonts w:ascii="Arial" w:hAnsi="Arial" w:cs="Arial"/>
          <w:sz w:val="22"/>
          <w:szCs w:val="22"/>
        </w:rPr>
        <w:noBreakHyphen/>
        <w:t xml:space="preserve">05, </w:t>
      </w:r>
      <w:r w:rsidRPr="004A12C0">
        <w:rPr>
          <w:rFonts w:ascii="Arial" w:hAnsi="Arial" w:cs="Arial"/>
          <w:sz w:val="22"/>
          <w:szCs w:val="22"/>
        </w:rPr>
        <w:sym w:font="WP TypographicSymbols" w:char="0041"/>
      </w:r>
      <w:r w:rsidRPr="004A12C0">
        <w:rPr>
          <w:rFonts w:ascii="Arial" w:hAnsi="Arial" w:cs="Arial"/>
          <w:sz w:val="22"/>
          <w:szCs w:val="22"/>
        </w:rPr>
        <w:t xml:space="preserve">Temporary </w:t>
      </w:r>
      <w:proofErr w:type="spellStart"/>
      <w:r w:rsidRPr="004A12C0">
        <w:rPr>
          <w:rFonts w:ascii="Arial" w:hAnsi="Arial" w:cs="Arial"/>
          <w:sz w:val="22"/>
          <w:szCs w:val="22"/>
        </w:rPr>
        <w:t>Non</w:t>
      </w:r>
      <w:r w:rsidRPr="004A12C0">
        <w:rPr>
          <w:rFonts w:ascii="Arial" w:hAnsi="Arial" w:cs="Arial"/>
          <w:sz w:val="22"/>
          <w:szCs w:val="22"/>
        </w:rPr>
        <w:noBreakHyphen/>
        <w:t>Code</w:t>
      </w:r>
      <w:proofErr w:type="spellEnd"/>
      <w:r w:rsidRPr="004A12C0">
        <w:rPr>
          <w:rFonts w:ascii="Arial" w:hAnsi="Arial" w:cs="Arial"/>
          <w:sz w:val="22"/>
          <w:szCs w:val="22"/>
        </w:rPr>
        <w:t xml:space="preserve"> Repair of ASME Code Class 1, 2, and 3 Piping</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b/>
          <w:bCs/>
          <w:sz w:val="22"/>
          <w:szCs w:val="22"/>
        </w:rPr>
        <w:t>Industry Standards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Industry standards endorsed by the above RGs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ASME B&amp;PV Code, Sections III, V, and VIII</w:t>
      </w:r>
    </w:p>
    <w:p w:rsidR="006E3EB1" w:rsidRPr="004A12C0" w:rsidRDefault="00A70EB5"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br w:type="page"/>
      </w:r>
      <w:r w:rsidR="006E3EB1" w:rsidRPr="004A12C0">
        <w:rPr>
          <w:rFonts w:ascii="Arial" w:hAnsi="Arial" w:cs="Arial"/>
          <w:b/>
          <w:bCs/>
          <w:sz w:val="22"/>
          <w:szCs w:val="22"/>
        </w:rPr>
        <w:lastRenderedPageBreak/>
        <w:t>Engineering Individual Study Activity</w:t>
      </w:r>
    </w:p>
    <w:p w:rsidR="00D77F87" w:rsidRPr="004A12C0" w:rsidRDefault="00D77F87"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D77F87"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4A12C0">
        <w:rPr>
          <w:rFonts w:ascii="Arial" w:hAnsi="Arial" w:cs="Arial"/>
          <w:b/>
          <w:sz w:val="22"/>
          <w:szCs w:val="22"/>
        </w:rPr>
        <w:t>TOPIC:</w:t>
      </w:r>
      <w:r w:rsidRPr="004A12C0">
        <w:rPr>
          <w:rFonts w:ascii="Arial" w:hAnsi="Arial" w:cs="Arial"/>
          <w:b/>
          <w:sz w:val="22"/>
          <w:szCs w:val="22"/>
        </w:rPr>
        <w:tab/>
      </w:r>
      <w:r w:rsidRPr="004A12C0">
        <w:rPr>
          <w:rFonts w:ascii="Arial" w:hAnsi="Arial" w:cs="Arial"/>
          <w:sz w:val="22"/>
          <w:szCs w:val="22"/>
        </w:rPr>
        <w:tab/>
      </w:r>
      <w:r w:rsidR="00C27E8E">
        <w:rPr>
          <w:rFonts w:ascii="Arial" w:hAnsi="Arial" w:cs="Arial"/>
          <w:sz w:val="22"/>
          <w:szCs w:val="22"/>
        </w:rPr>
        <w:tab/>
      </w:r>
      <w:r w:rsidR="006E3EB1" w:rsidRPr="004A12C0">
        <w:rPr>
          <w:rFonts w:ascii="Arial" w:hAnsi="Arial" w:cs="Arial"/>
          <w:sz w:val="22"/>
          <w:szCs w:val="22"/>
        </w:rPr>
        <w:t>(ISA-ENG-5) Significance Determination Process</w:t>
      </w:r>
      <w:ins w:id="10" w:author="Author" w:date="2012-07-27T15:09:00Z">
        <w:r w:rsidR="00296359" w:rsidRPr="004A12C0">
          <w:rPr>
            <w:rFonts w:ascii="Arial" w:hAnsi="Arial" w:cs="Arial"/>
            <w:sz w:val="22"/>
            <w:szCs w:val="22"/>
          </w:rPr>
          <w:t xml:space="preserve"> for</w:t>
        </w:r>
      </w:ins>
      <w:r w:rsidR="006E3EB1" w:rsidRPr="004A12C0">
        <w:rPr>
          <w:rFonts w:ascii="Arial" w:hAnsi="Arial" w:cs="Arial"/>
          <w:sz w:val="22"/>
          <w:szCs w:val="22"/>
        </w:rPr>
        <w:t xml:space="preserve"> Findings </w:t>
      </w:r>
      <w:r w:rsidR="00296359" w:rsidRPr="004A12C0">
        <w:rPr>
          <w:rFonts w:ascii="Arial" w:hAnsi="Arial" w:cs="Arial"/>
          <w:sz w:val="22"/>
          <w:szCs w:val="22"/>
        </w:rPr>
        <w:t>a</w:t>
      </w:r>
      <w:r w:rsidR="006E3EB1" w:rsidRPr="004A12C0">
        <w:rPr>
          <w:rFonts w:ascii="Arial" w:hAnsi="Arial" w:cs="Arial"/>
          <w:sz w:val="22"/>
          <w:szCs w:val="22"/>
        </w:rPr>
        <w:t>t</w:t>
      </w:r>
      <w:r w:rsidR="00296359" w:rsidRPr="004A12C0">
        <w:rPr>
          <w:rFonts w:ascii="Arial" w:hAnsi="Arial" w:cs="Arial"/>
          <w:sz w:val="22"/>
          <w:szCs w:val="22"/>
        </w:rPr>
        <w:t xml:space="preserve"> </w:t>
      </w:r>
      <w:r w:rsidR="006E3EB1" w:rsidRPr="004A12C0">
        <w:rPr>
          <w:rFonts w:ascii="Arial" w:hAnsi="Arial" w:cs="Arial"/>
          <w:sz w:val="22"/>
          <w:szCs w:val="22"/>
        </w:rPr>
        <w:t>Power</w:t>
      </w:r>
      <w:r w:rsidR="00D72B28" w:rsidRPr="004A12C0">
        <w:rPr>
          <w:rFonts w:ascii="Arial" w:hAnsi="Arial" w:cs="Arial"/>
          <w:sz w:val="22"/>
          <w:szCs w:val="22"/>
        </w:rPr>
        <w:fldChar w:fldCharType="begin"/>
      </w:r>
      <w:proofErr w:type="spellStart"/>
      <w:proofErr w:type="gramStart"/>
      <w:r w:rsidR="006E3EB1" w:rsidRPr="004A12C0">
        <w:rPr>
          <w:rFonts w:ascii="Arial" w:hAnsi="Arial" w:cs="Arial"/>
          <w:sz w:val="22"/>
          <w:szCs w:val="22"/>
        </w:rPr>
        <w:instrText>tc</w:instrText>
      </w:r>
      <w:proofErr w:type="spellEnd"/>
      <w:proofErr w:type="gramEnd"/>
      <w:r w:rsidR="006E3EB1" w:rsidRPr="004A12C0">
        <w:rPr>
          <w:rFonts w:ascii="Arial" w:hAnsi="Arial" w:cs="Arial"/>
          <w:sz w:val="22"/>
          <w:szCs w:val="22"/>
        </w:rPr>
        <w:instrText xml:space="preserve"> \l2 "</w:instrText>
      </w:r>
      <w:bookmarkStart w:id="11" w:name="_Toc327256571"/>
      <w:r w:rsidR="006E3EB1" w:rsidRPr="004A12C0">
        <w:rPr>
          <w:rFonts w:ascii="Arial" w:hAnsi="Arial" w:cs="Arial"/>
          <w:sz w:val="22"/>
          <w:szCs w:val="22"/>
        </w:rPr>
        <w:instrText>(ISA-ENG-5) Significance Determination Process</w:instrText>
      </w:r>
      <w:r w:rsidR="00113098" w:rsidRPr="004A12C0">
        <w:rPr>
          <w:rFonts w:ascii="Arial" w:hAnsi="Arial" w:cs="Arial"/>
          <w:sz w:val="22"/>
          <w:szCs w:val="22"/>
        </w:rPr>
        <w:instrText xml:space="preserve"> </w:instrText>
      </w:r>
      <w:r w:rsidR="00296359" w:rsidRPr="004A12C0">
        <w:rPr>
          <w:rFonts w:ascii="Arial" w:hAnsi="Arial" w:cs="Arial"/>
          <w:sz w:val="22"/>
          <w:szCs w:val="22"/>
        </w:rPr>
        <w:instrText>for</w:instrText>
      </w:r>
      <w:r w:rsidR="006E3EB1" w:rsidRPr="004A12C0">
        <w:rPr>
          <w:rFonts w:ascii="Arial" w:hAnsi="Arial" w:cs="Arial"/>
          <w:sz w:val="22"/>
          <w:szCs w:val="22"/>
        </w:rPr>
        <w:instrText xml:space="preserve"> Findings </w:instrText>
      </w:r>
      <w:r w:rsidR="00296359" w:rsidRPr="004A12C0">
        <w:rPr>
          <w:rFonts w:ascii="Arial" w:hAnsi="Arial" w:cs="Arial"/>
          <w:sz w:val="22"/>
          <w:szCs w:val="22"/>
        </w:rPr>
        <w:instrText>a</w:instrText>
      </w:r>
      <w:r w:rsidR="006E3EB1" w:rsidRPr="004A12C0">
        <w:rPr>
          <w:rFonts w:ascii="Arial" w:hAnsi="Arial" w:cs="Arial"/>
          <w:sz w:val="22"/>
          <w:szCs w:val="22"/>
        </w:rPr>
        <w:instrText>t</w:instrText>
      </w:r>
      <w:r w:rsidR="00296359" w:rsidRPr="004A12C0">
        <w:rPr>
          <w:rFonts w:ascii="Arial" w:hAnsi="Arial" w:cs="Arial"/>
          <w:sz w:val="22"/>
          <w:szCs w:val="22"/>
        </w:rPr>
        <w:instrText xml:space="preserve"> </w:instrText>
      </w:r>
      <w:r w:rsidR="006E3EB1" w:rsidRPr="004A12C0">
        <w:rPr>
          <w:rFonts w:ascii="Arial" w:hAnsi="Arial" w:cs="Arial"/>
          <w:sz w:val="22"/>
          <w:szCs w:val="22"/>
        </w:rPr>
        <w:instrText>Power</w:instrText>
      </w:r>
      <w:bookmarkEnd w:id="11"/>
      <w:r w:rsidR="00D72B28" w:rsidRPr="004A12C0">
        <w:rPr>
          <w:rFonts w:ascii="Arial" w:hAnsi="Arial" w:cs="Arial"/>
          <w:sz w:val="22"/>
          <w:szCs w:val="22"/>
        </w:rPr>
        <w:fldChar w:fldCharType="end"/>
      </w:r>
    </w:p>
    <w:p w:rsidR="00D77F87" w:rsidRPr="004A12C0" w:rsidRDefault="00D77F87"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D77F87"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4A12C0">
        <w:rPr>
          <w:rFonts w:ascii="Arial" w:hAnsi="Arial" w:cs="Arial"/>
          <w:b/>
          <w:sz w:val="22"/>
          <w:szCs w:val="22"/>
        </w:rPr>
        <w:t>PURPOSE:</w:t>
      </w:r>
      <w:r w:rsidRPr="004A12C0">
        <w:rPr>
          <w:rFonts w:ascii="Arial" w:hAnsi="Arial" w:cs="Arial"/>
          <w:b/>
          <w:sz w:val="22"/>
          <w:szCs w:val="22"/>
        </w:rPr>
        <w:tab/>
      </w:r>
      <w:r w:rsidRPr="004A12C0">
        <w:rPr>
          <w:rFonts w:ascii="Arial" w:hAnsi="Arial" w:cs="Arial"/>
          <w:b/>
          <w:sz w:val="22"/>
          <w:szCs w:val="22"/>
        </w:rPr>
        <w:tab/>
      </w:r>
      <w:r w:rsidR="006E3EB1" w:rsidRPr="004A12C0">
        <w:rPr>
          <w:rFonts w:ascii="Arial" w:hAnsi="Arial" w:cs="Arial"/>
          <w:sz w:val="22"/>
          <w:szCs w:val="22"/>
        </w:rPr>
        <w:t xml:space="preserve">The Significance Determination Process (SDP), as described in Appendix A to IMC 0609, aids NRC inspectors and staff in determining the safety significance of inspection findings.  The SDP </w:t>
      </w:r>
      <w:ins w:id="12" w:author="Author" w:date="2012-07-27T15:12:00Z">
        <w:r w:rsidR="00296359" w:rsidRPr="004A12C0">
          <w:rPr>
            <w:rFonts w:ascii="Arial" w:hAnsi="Arial" w:cs="Arial"/>
            <w:sz w:val="22"/>
            <w:szCs w:val="22"/>
          </w:rPr>
          <w:t>outcomes</w:t>
        </w:r>
      </w:ins>
      <w:r w:rsidR="006E3EB1" w:rsidRPr="004A12C0">
        <w:rPr>
          <w:rFonts w:ascii="Arial" w:hAnsi="Arial" w:cs="Arial"/>
          <w:sz w:val="22"/>
          <w:szCs w:val="22"/>
        </w:rPr>
        <w:t xml:space="preserve"> for inspection findings and the performance indicator information are </w:t>
      </w:r>
      <w:ins w:id="13" w:author="Author" w:date="2012-07-27T15:13:00Z">
        <w:r w:rsidR="00296359" w:rsidRPr="004A12C0">
          <w:rPr>
            <w:rFonts w:ascii="Arial" w:hAnsi="Arial" w:cs="Arial"/>
            <w:sz w:val="22"/>
            <w:szCs w:val="22"/>
          </w:rPr>
          <w:t>both</w:t>
        </w:r>
      </w:ins>
      <w:r w:rsidR="006E3EB1" w:rsidRPr="004A12C0">
        <w:rPr>
          <w:rFonts w:ascii="Arial" w:hAnsi="Arial" w:cs="Arial"/>
          <w:sz w:val="22"/>
          <w:szCs w:val="22"/>
        </w:rPr>
        <w:t xml:space="preserve"> use</w:t>
      </w:r>
      <w:ins w:id="14" w:author="Author" w:date="2012-07-27T15:13:00Z">
        <w:r w:rsidR="00296359" w:rsidRPr="004A12C0">
          <w:rPr>
            <w:rFonts w:ascii="Arial" w:hAnsi="Arial" w:cs="Arial"/>
            <w:sz w:val="22"/>
            <w:szCs w:val="22"/>
          </w:rPr>
          <w:t>d</w:t>
        </w:r>
      </w:ins>
      <w:r w:rsidR="006E3EB1" w:rsidRPr="004A12C0">
        <w:rPr>
          <w:rFonts w:ascii="Arial" w:hAnsi="Arial" w:cs="Arial"/>
          <w:sz w:val="22"/>
          <w:szCs w:val="22"/>
        </w:rPr>
        <w:t xml:space="preserve"> </w:t>
      </w:r>
      <w:ins w:id="15" w:author="Author" w:date="2012-07-27T15:13:00Z">
        <w:r w:rsidR="00296359" w:rsidRPr="004A12C0">
          <w:rPr>
            <w:rFonts w:ascii="Arial" w:hAnsi="Arial" w:cs="Arial"/>
            <w:sz w:val="22"/>
            <w:szCs w:val="22"/>
          </w:rPr>
          <w:t xml:space="preserve">as inputs to the power reactor </w:t>
        </w:r>
      </w:ins>
      <w:ins w:id="16" w:author="Author" w:date="2012-07-27T15:14:00Z">
        <w:r w:rsidR="00296359" w:rsidRPr="004A12C0">
          <w:rPr>
            <w:rFonts w:ascii="Arial" w:hAnsi="Arial" w:cs="Arial"/>
            <w:sz w:val="22"/>
            <w:szCs w:val="22"/>
          </w:rPr>
          <w:t>assessment program</w:t>
        </w:r>
      </w:ins>
      <w:r w:rsidR="006E3EB1" w:rsidRPr="004A12C0">
        <w:rPr>
          <w:rFonts w:ascii="Arial" w:hAnsi="Arial" w:cs="Arial"/>
          <w:sz w:val="22"/>
          <w:szCs w:val="22"/>
        </w:rPr>
        <w:t xml:space="preserve">.  The purpose of this activity is for you </w:t>
      </w:r>
      <w:r w:rsidR="00EA065B" w:rsidRPr="004A12C0">
        <w:rPr>
          <w:rFonts w:ascii="Arial" w:hAnsi="Arial" w:cs="Arial"/>
          <w:sz w:val="22"/>
          <w:szCs w:val="22"/>
        </w:rPr>
        <w:t xml:space="preserve">to </w:t>
      </w:r>
      <w:r w:rsidR="006E3EB1" w:rsidRPr="004A12C0">
        <w:rPr>
          <w:rFonts w:ascii="Arial" w:hAnsi="Arial" w:cs="Arial"/>
          <w:sz w:val="22"/>
          <w:szCs w:val="22"/>
        </w:rPr>
        <w:t xml:space="preserve">gain the requisite knowledge, understanding, and practical ability </w:t>
      </w:r>
      <w:ins w:id="17" w:author="Author" w:date="2012-07-27T15:15:00Z">
        <w:r w:rsidR="00296359" w:rsidRPr="004A12C0">
          <w:rPr>
            <w:rFonts w:ascii="Arial" w:hAnsi="Arial" w:cs="Arial"/>
            <w:sz w:val="22"/>
            <w:szCs w:val="22"/>
          </w:rPr>
          <w:t>to use the significan</w:t>
        </w:r>
      </w:ins>
      <w:ins w:id="18" w:author="Author" w:date="2012-07-27T15:16:00Z">
        <w:r w:rsidR="00296359" w:rsidRPr="004A12C0">
          <w:rPr>
            <w:rFonts w:ascii="Arial" w:hAnsi="Arial" w:cs="Arial"/>
            <w:sz w:val="22"/>
            <w:szCs w:val="22"/>
          </w:rPr>
          <w:t>ce</w:t>
        </w:r>
      </w:ins>
      <w:ins w:id="19" w:author="Author" w:date="2012-07-27T15:15:00Z">
        <w:r w:rsidR="00296359" w:rsidRPr="004A12C0">
          <w:rPr>
            <w:rFonts w:ascii="Arial" w:hAnsi="Arial" w:cs="Arial"/>
            <w:sz w:val="22"/>
            <w:szCs w:val="22"/>
          </w:rPr>
          <w:t xml:space="preserve"> deter</w:t>
        </w:r>
      </w:ins>
      <w:ins w:id="20" w:author="Author" w:date="2012-07-27T15:16:00Z">
        <w:r w:rsidR="00296359" w:rsidRPr="004A12C0">
          <w:rPr>
            <w:rFonts w:ascii="Arial" w:hAnsi="Arial" w:cs="Arial"/>
            <w:sz w:val="22"/>
            <w:szCs w:val="22"/>
          </w:rPr>
          <w:t>m</w:t>
        </w:r>
      </w:ins>
      <w:ins w:id="21" w:author="Author" w:date="2012-07-27T15:15:00Z">
        <w:r w:rsidR="00296359" w:rsidRPr="004A12C0">
          <w:rPr>
            <w:rFonts w:ascii="Arial" w:hAnsi="Arial" w:cs="Arial"/>
            <w:sz w:val="22"/>
            <w:szCs w:val="22"/>
          </w:rPr>
          <w:t>inat</w:t>
        </w:r>
      </w:ins>
      <w:ins w:id="22" w:author="Author" w:date="2012-07-27T15:16:00Z">
        <w:r w:rsidR="00296359" w:rsidRPr="004A12C0">
          <w:rPr>
            <w:rFonts w:ascii="Arial" w:hAnsi="Arial" w:cs="Arial"/>
            <w:sz w:val="22"/>
            <w:szCs w:val="22"/>
          </w:rPr>
          <w:t>ion</w:t>
        </w:r>
      </w:ins>
      <w:ins w:id="23" w:author="Author" w:date="2012-07-27T15:15:00Z">
        <w:r w:rsidR="00296359" w:rsidRPr="004A12C0">
          <w:rPr>
            <w:rFonts w:ascii="Arial" w:hAnsi="Arial" w:cs="Arial"/>
            <w:sz w:val="22"/>
            <w:szCs w:val="22"/>
          </w:rPr>
          <w:t xml:space="preserve"> process</w:t>
        </w:r>
      </w:ins>
      <w:ins w:id="24" w:author="Author" w:date="2012-07-27T15:16:00Z">
        <w:r w:rsidR="00296359" w:rsidRPr="004A12C0">
          <w:rPr>
            <w:rFonts w:ascii="Arial" w:hAnsi="Arial" w:cs="Arial"/>
            <w:sz w:val="22"/>
            <w:szCs w:val="22"/>
          </w:rPr>
          <w:t xml:space="preserve"> for findings at po</w:t>
        </w:r>
      </w:ins>
      <w:ins w:id="25" w:author="Author" w:date="2012-07-27T15:17:00Z">
        <w:r w:rsidR="00296359" w:rsidRPr="004A12C0">
          <w:rPr>
            <w:rFonts w:ascii="Arial" w:hAnsi="Arial" w:cs="Arial"/>
            <w:sz w:val="22"/>
            <w:szCs w:val="22"/>
          </w:rPr>
          <w:t>w</w:t>
        </w:r>
      </w:ins>
      <w:ins w:id="26" w:author="Author" w:date="2012-07-27T15:16:00Z">
        <w:r w:rsidR="00296359" w:rsidRPr="004A12C0">
          <w:rPr>
            <w:rFonts w:ascii="Arial" w:hAnsi="Arial" w:cs="Arial"/>
            <w:sz w:val="22"/>
            <w:szCs w:val="22"/>
          </w:rPr>
          <w:t>er.</w:t>
        </w:r>
      </w:ins>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b/>
          <w:bCs/>
          <w:sz w:val="22"/>
          <w:szCs w:val="22"/>
        </w:rPr>
      </w:pPr>
      <w:r w:rsidRPr="004A12C0">
        <w:rPr>
          <w:rFonts w:ascii="Arial" w:hAnsi="Arial" w:cs="Arial"/>
          <w:b/>
          <w:bCs/>
          <w:sz w:val="22"/>
          <w:szCs w:val="22"/>
        </w:rPr>
        <w:t>COMPETENCY</w:t>
      </w:r>
      <w:r w:rsidRPr="004A12C0">
        <w:rPr>
          <w:rFonts w:ascii="Arial" w:hAnsi="Arial" w:cs="Arial"/>
          <w:b/>
          <w:bCs/>
          <w:sz w:val="22"/>
          <w:szCs w:val="22"/>
        </w:rPr>
        <w:tab/>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4A12C0">
        <w:rPr>
          <w:rFonts w:ascii="Arial" w:hAnsi="Arial" w:cs="Arial"/>
          <w:b/>
          <w:bCs/>
          <w:sz w:val="22"/>
          <w:szCs w:val="22"/>
        </w:rPr>
        <w:t>AREAS:</w:t>
      </w:r>
      <w:r w:rsidRPr="004A12C0">
        <w:rPr>
          <w:rFonts w:ascii="Arial" w:hAnsi="Arial" w:cs="Arial"/>
          <w:sz w:val="22"/>
          <w:szCs w:val="22"/>
        </w:rPr>
        <w:t xml:space="preserve">  </w:t>
      </w:r>
      <w:r w:rsidRPr="004A12C0">
        <w:rPr>
          <w:rFonts w:ascii="Arial" w:hAnsi="Arial" w:cs="Arial"/>
          <w:sz w:val="22"/>
          <w:szCs w:val="22"/>
        </w:rPr>
        <w:tab/>
      </w:r>
      <w:r w:rsidRPr="004A12C0">
        <w:rPr>
          <w:rFonts w:ascii="Arial" w:hAnsi="Arial" w:cs="Arial"/>
          <w:sz w:val="22"/>
          <w:szCs w:val="22"/>
        </w:rPr>
        <w:tab/>
        <w:t>INSPECTION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4A12C0">
        <w:rPr>
          <w:rFonts w:ascii="Arial" w:hAnsi="Arial" w:cs="Arial"/>
          <w:sz w:val="22"/>
          <w:szCs w:val="22"/>
        </w:rPr>
        <w:t>TECHNICAL AREA EXPERTISE</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4A12C0">
        <w:rPr>
          <w:rFonts w:ascii="Arial" w:hAnsi="Arial" w:cs="Arial"/>
          <w:sz w:val="22"/>
          <w:szCs w:val="22"/>
        </w:rPr>
        <w:t>REGULATORY FRAMEWORK</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 xml:space="preserve">LEVEL OF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4A12C0">
        <w:rPr>
          <w:rFonts w:ascii="Arial" w:hAnsi="Arial" w:cs="Arial"/>
          <w:b/>
          <w:bCs/>
          <w:sz w:val="22"/>
          <w:szCs w:val="22"/>
        </w:rPr>
        <w:t>EFFORT:</w:t>
      </w:r>
      <w:r w:rsidRPr="004A12C0">
        <w:rPr>
          <w:rFonts w:ascii="Arial" w:hAnsi="Arial" w:cs="Arial"/>
          <w:sz w:val="22"/>
          <w:szCs w:val="22"/>
        </w:rPr>
        <w:tab/>
      </w:r>
      <w:r w:rsidRPr="004A12C0">
        <w:rPr>
          <w:rFonts w:ascii="Arial" w:hAnsi="Arial" w:cs="Arial"/>
          <w:sz w:val="22"/>
          <w:szCs w:val="22"/>
        </w:rPr>
        <w:tab/>
        <w:t>16 hours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bCs/>
          <w:sz w:val="22"/>
          <w:szCs w:val="22"/>
        </w:rPr>
        <w:t>REFERENCES:</w:t>
      </w:r>
      <w:r w:rsidR="00D77F87" w:rsidRPr="004A12C0">
        <w:rPr>
          <w:rFonts w:ascii="Arial" w:hAnsi="Arial" w:cs="Arial"/>
          <w:sz w:val="22"/>
          <w:szCs w:val="22"/>
        </w:rPr>
        <w:tab/>
        <w:t>1.</w:t>
      </w:r>
      <w:r w:rsidR="00D77F87" w:rsidRPr="004A12C0">
        <w:rPr>
          <w:rFonts w:ascii="Arial" w:hAnsi="Arial" w:cs="Arial"/>
          <w:sz w:val="22"/>
          <w:szCs w:val="22"/>
        </w:rPr>
        <w:tab/>
      </w:r>
      <w:r w:rsidRPr="004A12C0">
        <w:rPr>
          <w:rFonts w:ascii="Arial" w:hAnsi="Arial" w:cs="Arial"/>
          <w:sz w:val="22"/>
          <w:szCs w:val="22"/>
        </w:rPr>
        <w:t xml:space="preserve">IMC 0609, </w:t>
      </w:r>
      <w:r w:rsidRPr="004A12C0">
        <w:rPr>
          <w:rFonts w:ascii="Arial" w:hAnsi="Arial" w:cs="Arial"/>
          <w:sz w:val="22"/>
          <w:szCs w:val="22"/>
        </w:rPr>
        <w:sym w:font="WP TypographicSymbols" w:char="0041"/>
      </w:r>
      <w:r w:rsidRPr="004A12C0">
        <w:rPr>
          <w:rFonts w:ascii="Arial" w:hAnsi="Arial" w:cs="Arial"/>
          <w:sz w:val="22"/>
          <w:szCs w:val="22"/>
        </w:rPr>
        <w:t>Significance Determination Process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IMC 0609, Attachment 0609.01, </w:t>
      </w:r>
      <w:r w:rsidRPr="004A12C0">
        <w:rPr>
          <w:rFonts w:ascii="Arial" w:hAnsi="Arial" w:cs="Arial"/>
          <w:sz w:val="22"/>
          <w:szCs w:val="22"/>
        </w:rPr>
        <w:sym w:font="WP TypographicSymbols" w:char="0041"/>
      </w:r>
      <w:r w:rsidRPr="004A12C0">
        <w:rPr>
          <w:rFonts w:ascii="Arial" w:hAnsi="Arial" w:cs="Arial"/>
          <w:sz w:val="22"/>
          <w:szCs w:val="22"/>
        </w:rPr>
        <w:t>Significance and Enforcement Review Process</w:t>
      </w:r>
      <w:r w:rsidRPr="004A12C0">
        <w:rPr>
          <w:rFonts w:ascii="Arial" w:hAnsi="Arial" w:cs="Arial"/>
          <w:sz w:val="22"/>
          <w:szCs w:val="22"/>
        </w:rPr>
        <w:sym w:font="WP TypographicSymbols" w:char="0040"/>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240"/>
        <w:rPr>
          <w:rFonts w:ascii="Arial" w:hAnsi="Arial" w:cs="Arial"/>
          <w:sz w:val="22"/>
          <w:szCs w:val="22"/>
        </w:rPr>
      </w:pPr>
    </w:p>
    <w:p w:rsidR="006E3EB1" w:rsidRPr="004A12C0" w:rsidRDefault="006E3EB1" w:rsidP="00097987">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IMC 0609, Attachment 0609.02, </w:t>
      </w:r>
      <w:r w:rsidRPr="004A12C0">
        <w:rPr>
          <w:rFonts w:ascii="Arial" w:hAnsi="Arial" w:cs="Arial"/>
          <w:sz w:val="22"/>
          <w:szCs w:val="22"/>
        </w:rPr>
        <w:sym w:font="WP TypographicSymbols" w:char="0041"/>
      </w:r>
      <w:r w:rsidRPr="004A12C0">
        <w:rPr>
          <w:rFonts w:ascii="Arial" w:hAnsi="Arial" w:cs="Arial"/>
          <w:sz w:val="22"/>
          <w:szCs w:val="22"/>
        </w:rPr>
        <w:t>Process for Appealing NRC Characterization of Inspection Findings (SDP Appeal Process)</w:t>
      </w:r>
      <w:r w:rsidRPr="004A12C0">
        <w:rPr>
          <w:rFonts w:ascii="Arial" w:hAnsi="Arial" w:cs="Arial"/>
          <w:sz w:val="22"/>
          <w:szCs w:val="22"/>
        </w:rPr>
        <w:sym w:font="WP TypographicSymbols" w:char="0040"/>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Default="006E3EB1" w:rsidP="00097987">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IMC 0609, A</w:t>
      </w:r>
      <w:r w:rsidR="00524F88" w:rsidRPr="004A12C0">
        <w:rPr>
          <w:rFonts w:ascii="Arial" w:hAnsi="Arial" w:cs="Arial"/>
          <w:sz w:val="22"/>
          <w:szCs w:val="22"/>
        </w:rPr>
        <w:t>ttachment 4</w:t>
      </w:r>
      <w:r w:rsidRPr="004A12C0">
        <w:rPr>
          <w:rFonts w:ascii="Arial" w:hAnsi="Arial" w:cs="Arial"/>
          <w:sz w:val="22"/>
          <w:szCs w:val="22"/>
        </w:rPr>
        <w:t xml:space="preserve">, </w:t>
      </w:r>
      <w:r w:rsidRPr="004A12C0">
        <w:rPr>
          <w:rFonts w:ascii="Arial" w:hAnsi="Arial" w:cs="Arial"/>
          <w:sz w:val="22"/>
          <w:szCs w:val="22"/>
        </w:rPr>
        <w:sym w:font="WP TypographicSymbols" w:char="0041"/>
      </w:r>
      <w:r w:rsidR="00524F88" w:rsidRPr="004A12C0">
        <w:rPr>
          <w:rFonts w:ascii="Arial" w:hAnsi="Arial" w:cs="Arial"/>
          <w:sz w:val="22"/>
          <w:szCs w:val="22"/>
        </w:rPr>
        <w:t>Initial Characterization of Findings</w:t>
      </w:r>
      <w:r w:rsidRPr="004A12C0">
        <w:rPr>
          <w:rFonts w:ascii="Arial" w:hAnsi="Arial" w:cs="Arial"/>
          <w:sz w:val="22"/>
          <w:szCs w:val="22"/>
        </w:rPr>
        <w:sym w:font="WP TypographicSymbols" w:char="0040"/>
      </w:r>
    </w:p>
    <w:p w:rsidR="00E44E97" w:rsidRDefault="00E44E97"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E44E97" w:rsidRDefault="00E44E97" w:rsidP="00097987">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27" w:author="Author" w:date="2012-08-22T13:23:00Z">
        <w:r w:rsidRPr="004A12C0">
          <w:rPr>
            <w:rFonts w:ascii="Arial" w:hAnsi="Arial" w:cs="Arial"/>
            <w:sz w:val="22"/>
            <w:szCs w:val="22"/>
          </w:rPr>
          <w:t>IMC 0609, Appendix A, “The Significance Determination Process (SDP) For Findings At-Power”</w:t>
        </w:r>
      </w:ins>
    </w:p>
    <w:p w:rsidR="00E44E97" w:rsidRDefault="00E44E97" w:rsidP="00097987">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E44E97" w:rsidRPr="00E44E97" w:rsidRDefault="00E44E97" w:rsidP="00097987">
      <w:pPr>
        <w:pStyle w:val="ListParagraph"/>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44E97">
        <w:rPr>
          <w:rFonts w:ascii="Arial" w:hAnsi="Arial" w:cs="Arial"/>
          <w:sz w:val="22"/>
          <w:szCs w:val="22"/>
        </w:rPr>
        <w:t xml:space="preserve">IMC 0612, </w:t>
      </w:r>
      <w:r w:rsidRPr="004A12C0">
        <w:sym w:font="WP TypographicSymbols" w:char="0041"/>
      </w:r>
      <w:r w:rsidRPr="00E44E97">
        <w:rPr>
          <w:rFonts w:ascii="Arial" w:hAnsi="Arial" w:cs="Arial"/>
          <w:sz w:val="22"/>
          <w:szCs w:val="22"/>
        </w:rPr>
        <w:t>Power Reactor Inspection Reports,</w:t>
      </w:r>
      <w:r w:rsidRPr="004A12C0">
        <w:sym w:font="WP TypographicSymbols" w:char="0040"/>
      </w:r>
      <w:r w:rsidRPr="00E44E97">
        <w:rPr>
          <w:rFonts w:ascii="Arial" w:hAnsi="Arial" w:cs="Arial"/>
          <w:sz w:val="22"/>
          <w:szCs w:val="22"/>
        </w:rPr>
        <w:t xml:space="preserve"> Appendix B, </w:t>
      </w:r>
      <w:r w:rsidRPr="004A12C0">
        <w:sym w:font="WP TypographicSymbols" w:char="0041"/>
      </w:r>
      <w:r w:rsidRPr="00E44E97">
        <w:rPr>
          <w:rFonts w:ascii="Arial" w:hAnsi="Arial" w:cs="Arial"/>
          <w:sz w:val="22"/>
          <w:szCs w:val="22"/>
        </w:rPr>
        <w:t>Issue Screening</w:t>
      </w:r>
      <w:r w:rsidRPr="004A12C0">
        <w:sym w:font="WP TypographicSymbols" w:char="0040"/>
      </w:r>
    </w:p>
    <w:p w:rsidR="00026B11" w:rsidRDefault="00026B11" w:rsidP="00097987">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E44E97" w:rsidRPr="00E44E97" w:rsidRDefault="00E44E97" w:rsidP="00097987">
      <w:pPr>
        <w:pStyle w:val="ListParagraph"/>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44E97">
        <w:rPr>
          <w:rFonts w:ascii="Arial" w:hAnsi="Arial" w:cs="Arial"/>
          <w:sz w:val="22"/>
          <w:szCs w:val="22"/>
        </w:rPr>
        <w:t xml:space="preserve">IMC 0612, Appendix E, </w:t>
      </w:r>
      <w:r w:rsidRPr="004A12C0">
        <w:sym w:font="WP TypographicSymbols" w:char="0041"/>
      </w:r>
      <w:r w:rsidRPr="00E44E97">
        <w:rPr>
          <w:rFonts w:ascii="Arial" w:hAnsi="Arial" w:cs="Arial"/>
          <w:sz w:val="22"/>
          <w:szCs w:val="22"/>
        </w:rPr>
        <w:t>Examples of Minor Issues</w:t>
      </w:r>
      <w:r w:rsidRPr="004A12C0">
        <w:sym w:font="WP TypographicSymbols" w:char="0040"/>
      </w:r>
    </w:p>
    <w:p w:rsidR="00E44E97" w:rsidRDefault="00E44E97" w:rsidP="00097987">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E44E97" w:rsidRPr="00E44E97" w:rsidRDefault="00E44E97" w:rsidP="00097987">
      <w:pPr>
        <w:pStyle w:val="ListParagraph"/>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28" w:author="Author" w:date="2012-07-27T15:18:00Z">
        <w:r w:rsidRPr="00E44E97">
          <w:rPr>
            <w:rFonts w:ascii="Arial" w:hAnsi="Arial" w:cs="Arial"/>
            <w:sz w:val="22"/>
            <w:szCs w:val="22"/>
          </w:rPr>
          <w:t>Site-specific SDP Workspace and Plant Risk Information eBook (PRIB) accessed from the site-specific Standardized Plant Risk Analysis (SPAR) Mode</w:t>
        </w:r>
      </w:ins>
      <w:ins w:id="29" w:author="Author" w:date="2012-07-27T15:19:00Z">
        <w:r w:rsidRPr="00E44E97">
          <w:rPr>
            <w:rFonts w:ascii="Arial" w:hAnsi="Arial" w:cs="Arial"/>
            <w:sz w:val="22"/>
            <w:szCs w:val="22"/>
          </w:rPr>
          <w:t>l</w:t>
        </w:r>
      </w:ins>
    </w:p>
    <w:p w:rsidR="00E44E97" w:rsidRDefault="00E44E97" w:rsidP="00097987">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3624F6" w:rsidRPr="00097987" w:rsidRDefault="00E44E97" w:rsidP="00097987">
      <w:pPr>
        <w:pStyle w:val="ListParagraph"/>
        <w:widowControl/>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pPr>
      <w:ins w:id="30" w:author="Author" w:date="2012-07-27T15:20:00Z">
        <w:r w:rsidRPr="00097987">
          <w:rPr>
            <w:rFonts w:ascii="Arial" w:hAnsi="Arial" w:cs="Arial"/>
            <w:sz w:val="22"/>
            <w:szCs w:val="22"/>
          </w:rPr>
          <w:t>LEGACY (information is no longer maintained current):</w:t>
        </w:r>
      </w:ins>
      <w:r w:rsidRPr="00097987">
        <w:rPr>
          <w:rFonts w:ascii="Arial" w:hAnsi="Arial" w:cs="Arial"/>
          <w:sz w:val="22"/>
          <w:szCs w:val="22"/>
        </w:rPr>
        <w:t xml:space="preserve"> Site</w:t>
      </w:r>
      <w:ins w:id="31" w:author="Author" w:date="2012-07-27T15:21:00Z">
        <w:r w:rsidRPr="00097987">
          <w:rPr>
            <w:rFonts w:ascii="Arial" w:hAnsi="Arial" w:cs="Arial"/>
            <w:sz w:val="22"/>
            <w:szCs w:val="22"/>
          </w:rPr>
          <w:t>-specific</w:t>
        </w:r>
      </w:ins>
      <w:r w:rsidRPr="00097987">
        <w:rPr>
          <w:rFonts w:ascii="Arial" w:hAnsi="Arial" w:cs="Arial"/>
          <w:sz w:val="22"/>
          <w:szCs w:val="22"/>
        </w:rPr>
        <w:t xml:space="preserve"> Risk-Informed Inspection Notebook</w:t>
      </w:r>
      <w:ins w:id="32" w:author="Author" w:date="2012-07-27T15:21:00Z">
        <w:r w:rsidRPr="00097987">
          <w:rPr>
            <w:rFonts w:ascii="Arial" w:hAnsi="Arial" w:cs="Arial"/>
            <w:sz w:val="22"/>
            <w:szCs w:val="22"/>
          </w:rPr>
          <w:t xml:space="preserve"> and pre-solved table</w:t>
        </w:r>
      </w:ins>
      <w:r w:rsidRPr="00097987">
        <w:rPr>
          <w:rFonts w:ascii="Arial" w:hAnsi="Arial" w:cs="Arial"/>
          <w:sz w:val="22"/>
          <w:szCs w:val="22"/>
        </w:rPr>
        <w:t xml:space="preserve"> (</w:t>
      </w:r>
      <w:hyperlink r:id="rId9" w:history="1">
        <w:r w:rsidRPr="00097987">
          <w:rPr>
            <w:rStyle w:val="Hyperlink"/>
            <w:rFonts w:ascii="Arial" w:hAnsi="Arial" w:cs="Arial"/>
            <w:sz w:val="22"/>
            <w:szCs w:val="22"/>
          </w:rPr>
          <w:t>http://nrr10.nrc.gov/adt/dssa/spsb/webpages/srapage/sdpnotebooks/sdpindex.html</w:t>
        </w:r>
      </w:hyperlink>
      <w:r w:rsidRPr="00097987">
        <w:rPr>
          <w:rFonts w:ascii="Arial" w:hAnsi="Arial" w:cs="Arial"/>
          <w:sz w:val="22"/>
          <w:szCs w:val="22"/>
        </w:rPr>
        <w:t>)</w:t>
      </w:r>
      <w:r w:rsidR="003624F6" w:rsidRPr="00097987">
        <w:rPr>
          <w:rFonts w:ascii="Arial" w:hAnsi="Arial" w:cs="Arial"/>
          <w:sz w:val="22"/>
          <w:szCs w:val="22"/>
        </w:rPr>
        <w:br w:type="page"/>
      </w:r>
    </w:p>
    <w:p w:rsidR="00C66A6F"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lastRenderedPageBreak/>
        <w:t>EVALUATION</w:t>
      </w:r>
    </w:p>
    <w:p w:rsidR="006E3EB1" w:rsidRPr="004A12C0" w:rsidRDefault="00C66A6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4A12C0">
        <w:rPr>
          <w:rFonts w:ascii="Arial" w:hAnsi="Arial" w:cs="Arial"/>
          <w:b/>
          <w:bCs/>
          <w:sz w:val="22"/>
          <w:szCs w:val="22"/>
        </w:rPr>
        <w:t>CRITERIA:</w:t>
      </w:r>
      <w:r w:rsidRPr="004A12C0">
        <w:rPr>
          <w:rFonts w:ascii="Arial" w:hAnsi="Arial" w:cs="Arial"/>
          <w:b/>
          <w:bCs/>
          <w:sz w:val="22"/>
          <w:szCs w:val="22"/>
        </w:rPr>
        <w:tab/>
      </w:r>
      <w:r w:rsidRPr="004A12C0">
        <w:rPr>
          <w:rFonts w:ascii="Arial" w:hAnsi="Arial" w:cs="Arial"/>
          <w:b/>
          <w:bCs/>
          <w:sz w:val="22"/>
          <w:szCs w:val="22"/>
        </w:rPr>
        <w:tab/>
      </w:r>
      <w:r w:rsidR="006E3EB1" w:rsidRPr="004A12C0">
        <w:rPr>
          <w:rFonts w:ascii="Arial" w:hAnsi="Arial" w:cs="Arial"/>
          <w:sz w:val="22"/>
          <w:szCs w:val="22"/>
        </w:rPr>
        <w:t>At the completion of this activity, you should be able to do the following:</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p>
    <w:p w:rsidR="006E3EB1" w:rsidRPr="004A12C0" w:rsidRDefault="006E3EB1" w:rsidP="00097987">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Explain the purpose, objectives, and applicability of the SDP.</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Describe and discuss the objectives of the Initiating Events (IE), Mitigating Systems (MS), and Barrier Integrity (BI) cornerstones.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E16782" w:rsidP="00097987">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33" w:author="Author" w:date="2012-08-09T09:50:00Z">
        <w:r w:rsidRPr="004A12C0">
          <w:rPr>
            <w:rFonts w:ascii="Arial" w:hAnsi="Arial" w:cs="Arial"/>
            <w:sz w:val="22"/>
            <w:szCs w:val="22"/>
          </w:rPr>
          <w:t xml:space="preserve">Process </w:t>
        </w:r>
      </w:ins>
      <w:r w:rsidR="006E3EB1" w:rsidRPr="004A12C0">
        <w:rPr>
          <w:rFonts w:ascii="Arial" w:hAnsi="Arial" w:cs="Arial"/>
          <w:sz w:val="22"/>
          <w:szCs w:val="22"/>
        </w:rPr>
        <w:t xml:space="preserve">findings using the </w:t>
      </w:r>
      <w:ins w:id="34" w:author="Author" w:date="2012-08-09T09:50:00Z">
        <w:r w:rsidRPr="004A12C0">
          <w:rPr>
            <w:rFonts w:ascii="Arial" w:hAnsi="Arial" w:cs="Arial"/>
            <w:sz w:val="22"/>
            <w:szCs w:val="22"/>
          </w:rPr>
          <w:t>s</w:t>
        </w:r>
      </w:ins>
      <w:r w:rsidR="006E3EB1" w:rsidRPr="004A12C0">
        <w:rPr>
          <w:rFonts w:ascii="Arial" w:hAnsi="Arial" w:cs="Arial"/>
          <w:sz w:val="22"/>
          <w:szCs w:val="22"/>
        </w:rPr>
        <w:t xml:space="preserve">creening </w:t>
      </w:r>
      <w:ins w:id="35" w:author="Author" w:date="2012-08-09T09:50:00Z">
        <w:r w:rsidRPr="004A12C0">
          <w:rPr>
            <w:rFonts w:ascii="Arial" w:hAnsi="Arial" w:cs="Arial"/>
            <w:sz w:val="22"/>
            <w:szCs w:val="22"/>
          </w:rPr>
          <w:t>questions</w:t>
        </w:r>
      </w:ins>
      <w:r w:rsidR="006E3EB1" w:rsidRPr="004A12C0">
        <w:rPr>
          <w:rFonts w:ascii="Arial" w:hAnsi="Arial" w:cs="Arial"/>
          <w:sz w:val="22"/>
          <w:szCs w:val="22"/>
        </w:rPr>
        <w:t xml:space="preserve"> for IE, MS, and BI Cornerstones in A</w:t>
      </w:r>
      <w:r w:rsidR="00524F88" w:rsidRPr="004A12C0">
        <w:rPr>
          <w:rFonts w:ascii="Arial" w:hAnsi="Arial" w:cs="Arial"/>
          <w:sz w:val="22"/>
          <w:szCs w:val="22"/>
        </w:rPr>
        <w:t>ttachment 4</w:t>
      </w:r>
      <w:r w:rsidR="006E3EB1" w:rsidRPr="004A12C0">
        <w:rPr>
          <w:rFonts w:ascii="Arial" w:hAnsi="Arial" w:cs="Arial"/>
          <w:sz w:val="22"/>
          <w:szCs w:val="22"/>
        </w:rPr>
        <w:t xml:space="preserve"> to IMC 0609.</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Define the safety significance and give examples of Green, White, Yellow, and Red findings.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91E92" w:rsidRPr="004A12C0" w:rsidRDefault="00491E92" w:rsidP="00097987">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Discuss the Significance and Enforcement Review Panel  (SERP) process </w:t>
      </w:r>
      <w:r w:rsidRPr="004A12C0">
        <w:rPr>
          <w:rFonts w:ascii="Arial" w:hAnsi="Arial" w:cs="Arial"/>
          <w:color w:val="FF0000"/>
          <w:sz w:val="22"/>
          <w:szCs w:val="22"/>
        </w:rPr>
        <w:t xml:space="preserve">and </w:t>
      </w:r>
      <w:r w:rsidRPr="004A12C0">
        <w:rPr>
          <w:rFonts w:ascii="Arial" w:hAnsi="Arial" w:cs="Arial"/>
          <w:noProof/>
          <w:color w:val="FF0000"/>
          <w:sz w:val="22"/>
          <w:szCs w:val="22"/>
        </w:rPr>
        <w:t>purpose, information contained in a SERP package, and the inspector’s role</w:t>
      </w:r>
      <w:r w:rsidRPr="004A12C0">
        <w:rPr>
          <w:rFonts w:ascii="Arial" w:hAnsi="Arial" w:cs="Arial"/>
          <w:noProof/>
          <w:sz w:val="22"/>
          <w:szCs w:val="22"/>
        </w:rPr>
        <w:t xml:space="preserve"> during the SERP as described in IMC 0609, Attachment 1.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the process for appealing NRC characterization of inspection findings (i.e., the SDP appeal process), as described in IMC 0609, Attachment 2.</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610"/>
        <w:rPr>
          <w:rFonts w:ascii="Arial" w:hAnsi="Arial" w:cs="Arial"/>
          <w:sz w:val="22"/>
          <w:szCs w:val="22"/>
        </w:rPr>
      </w:pPr>
      <w:r w:rsidRPr="004A12C0">
        <w:rPr>
          <w:rFonts w:ascii="Arial" w:hAnsi="Arial" w:cs="Arial"/>
          <w:b/>
          <w:bCs/>
          <w:sz w:val="22"/>
          <w:szCs w:val="22"/>
        </w:rPr>
        <w:t>TASKS:</w:t>
      </w:r>
      <w:r w:rsidRPr="004A12C0">
        <w:rPr>
          <w:rFonts w:ascii="Arial" w:hAnsi="Arial" w:cs="Arial"/>
          <w:sz w:val="22"/>
          <w:szCs w:val="22"/>
        </w:rPr>
        <w:tab/>
      </w:r>
      <w:r w:rsidRPr="004A12C0">
        <w:rPr>
          <w:rFonts w:ascii="Arial" w:hAnsi="Arial" w:cs="Arial"/>
          <w:sz w:val="22"/>
          <w:szCs w:val="22"/>
        </w:rPr>
        <w:tab/>
        <w:t>1.</w:t>
      </w:r>
      <w:r w:rsidRPr="004A12C0">
        <w:rPr>
          <w:rFonts w:ascii="Arial" w:hAnsi="Arial" w:cs="Arial"/>
          <w:sz w:val="22"/>
          <w:szCs w:val="22"/>
        </w:rPr>
        <w:tab/>
        <w:t>Read the referenced section</w:t>
      </w:r>
      <w:r w:rsidR="005F4DF4" w:rsidRPr="004A12C0">
        <w:rPr>
          <w:rFonts w:ascii="Arial" w:hAnsi="Arial" w:cs="Arial"/>
          <w:sz w:val="22"/>
          <w:szCs w:val="22"/>
        </w:rPr>
        <w:t xml:space="preserve">s </w:t>
      </w:r>
      <w:r w:rsidRPr="004A12C0">
        <w:rPr>
          <w:rFonts w:ascii="Arial" w:hAnsi="Arial" w:cs="Arial"/>
          <w:sz w:val="22"/>
          <w:szCs w:val="22"/>
        </w:rPr>
        <w:t>of IMC 0609, with particular focus on Appendix A.</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Go to the Reactor Oversight Process Web site and review a sample of Green, White, Yellow, and Red findings in each of the three cornerstones (if samples of each level of safety significance are posted).</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Read </w:t>
      </w:r>
      <w:ins w:id="36" w:author="Author" w:date="2012-08-22T13:26:00Z">
        <w:r w:rsidR="00BD45A1" w:rsidRPr="004A12C0">
          <w:rPr>
            <w:rFonts w:ascii="Arial" w:hAnsi="Arial" w:cs="Arial"/>
            <w:sz w:val="22"/>
            <w:szCs w:val="22"/>
          </w:rPr>
          <w:t>Scenarios A-F</w:t>
        </w:r>
      </w:ins>
      <w:r w:rsidRPr="004A12C0">
        <w:rPr>
          <w:rFonts w:ascii="Arial" w:hAnsi="Arial" w:cs="Arial"/>
          <w:sz w:val="22"/>
          <w:szCs w:val="22"/>
        </w:rPr>
        <w:t xml:space="preserve"> and </w:t>
      </w:r>
      <w:ins w:id="37" w:author="Author" w:date="2012-08-22T13:26:00Z">
        <w:r w:rsidR="00BD45A1" w:rsidRPr="004A12C0">
          <w:rPr>
            <w:rFonts w:ascii="Arial" w:hAnsi="Arial" w:cs="Arial"/>
            <w:sz w:val="22"/>
            <w:szCs w:val="22"/>
          </w:rPr>
          <w:t>complete tasks</w:t>
        </w:r>
      </w:ins>
      <w:r w:rsidR="00FB2A96">
        <w:rPr>
          <w:rFonts w:ascii="Arial" w:hAnsi="Arial" w:cs="Arial"/>
          <w:sz w:val="22"/>
          <w:szCs w:val="22"/>
        </w:rPr>
        <w:t xml:space="preserve"> a-f below</w:t>
      </w:r>
      <w:ins w:id="38" w:author="Author" w:date="2012-08-22T13:26:00Z">
        <w:r w:rsidR="00BD45A1" w:rsidRPr="004A12C0">
          <w:rPr>
            <w:rFonts w:ascii="Arial" w:hAnsi="Arial" w:cs="Arial"/>
            <w:sz w:val="22"/>
            <w:szCs w:val="22"/>
          </w:rPr>
          <w:t xml:space="preserve"> for each</w:t>
        </w:r>
      </w:ins>
      <w:r w:rsidR="00BD45A1" w:rsidRPr="004A12C0">
        <w:rPr>
          <w:rFonts w:ascii="Arial" w:hAnsi="Arial" w:cs="Arial"/>
          <w:sz w:val="22"/>
          <w:szCs w:val="22"/>
        </w:rPr>
        <w:t xml:space="preserve"> </w:t>
      </w:r>
      <w:ins w:id="39" w:author="Author" w:date="2012-08-22T13:26:00Z">
        <w:r w:rsidR="00BD45A1" w:rsidRPr="004A12C0">
          <w:rPr>
            <w:rFonts w:ascii="Arial" w:hAnsi="Arial" w:cs="Arial"/>
            <w:sz w:val="22"/>
            <w:szCs w:val="22"/>
          </w:rPr>
          <w:t>scenario</w:t>
        </w:r>
      </w:ins>
      <w:ins w:id="40" w:author="Author" w:date="2012-08-09T10:03:00Z">
        <w:r w:rsidR="00E16782" w:rsidRPr="004A12C0">
          <w:rPr>
            <w:rFonts w:ascii="Arial" w:hAnsi="Arial" w:cs="Arial"/>
            <w:sz w:val="22"/>
            <w:szCs w:val="22"/>
          </w:rPr>
          <w:t>.</w:t>
        </w:r>
      </w:ins>
      <w:r w:rsidR="00BD45A1" w:rsidRPr="004A12C0">
        <w:rPr>
          <w:rFonts w:ascii="Arial" w:hAnsi="Arial" w:cs="Arial"/>
          <w:sz w:val="22"/>
          <w:szCs w:val="22"/>
        </w:rPr>
        <w:t xml:space="preserve">  </w:t>
      </w:r>
      <w:ins w:id="41" w:author="Author" w:date="2012-08-22T13:27:00Z">
        <w:r w:rsidR="00BD45A1" w:rsidRPr="004A12C0">
          <w:rPr>
            <w:rFonts w:ascii="Arial" w:hAnsi="Arial" w:cs="Arial"/>
            <w:sz w:val="22"/>
            <w:szCs w:val="22"/>
          </w:rPr>
          <w:t xml:space="preserve">Discuss your results with your supervisor or a </w:t>
        </w:r>
      </w:ins>
      <w:ins w:id="42" w:author="Author" w:date="2012-08-22T13:28:00Z">
        <w:r w:rsidR="00BD45A1" w:rsidRPr="004A12C0">
          <w:rPr>
            <w:rFonts w:ascii="Arial" w:hAnsi="Arial" w:cs="Arial"/>
            <w:sz w:val="22"/>
            <w:szCs w:val="22"/>
          </w:rPr>
          <w:t>qualified</w:t>
        </w:r>
      </w:ins>
      <w:ins w:id="43" w:author="Author" w:date="2012-08-22T13:27:00Z">
        <w:r w:rsidR="00BD45A1" w:rsidRPr="004A12C0">
          <w:rPr>
            <w:rFonts w:ascii="Arial" w:hAnsi="Arial" w:cs="Arial"/>
            <w:sz w:val="22"/>
            <w:szCs w:val="22"/>
          </w:rPr>
          <w:t xml:space="preserve"> </w:t>
        </w:r>
      </w:ins>
      <w:ins w:id="44" w:author="Author" w:date="2012-08-22T13:28:00Z">
        <w:r w:rsidR="00BD45A1" w:rsidRPr="004A12C0">
          <w:rPr>
            <w:rFonts w:ascii="Arial" w:hAnsi="Arial" w:cs="Arial"/>
            <w:sz w:val="22"/>
            <w:szCs w:val="22"/>
          </w:rPr>
          <w:t>inspector.</w:t>
        </w:r>
      </w:ins>
    </w:p>
    <w:p w:rsidR="00E16782" w:rsidRPr="004A12C0" w:rsidRDefault="00E16782"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E16782" w:rsidRPr="004A12C0" w:rsidRDefault="00FB2A96"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Pr>
          <w:rFonts w:ascii="Arial" w:hAnsi="Arial" w:cs="Arial"/>
          <w:sz w:val="22"/>
          <w:szCs w:val="22"/>
        </w:rPr>
        <w:t xml:space="preserve">a. </w:t>
      </w:r>
      <w:r w:rsidR="00CE18CF" w:rsidRPr="00ED18AE">
        <w:rPr>
          <w:rFonts w:ascii="Arial" w:hAnsi="Arial" w:cs="Arial"/>
          <w:sz w:val="22"/>
          <w:szCs w:val="22"/>
        </w:rPr>
        <w:t xml:space="preserve">Using Appendices B to IMC </w:t>
      </w:r>
      <w:proofErr w:type="gramStart"/>
      <w:r w:rsidR="00CE18CF" w:rsidRPr="00ED18AE">
        <w:rPr>
          <w:rFonts w:ascii="Arial" w:hAnsi="Arial" w:cs="Arial"/>
          <w:sz w:val="22"/>
          <w:szCs w:val="22"/>
        </w:rPr>
        <w:t>0612,</w:t>
      </w:r>
      <w:proofErr w:type="gramEnd"/>
      <w:r w:rsidR="00CE18CF" w:rsidRPr="00ED18AE">
        <w:rPr>
          <w:rFonts w:ascii="Arial" w:hAnsi="Arial" w:cs="Arial"/>
          <w:sz w:val="22"/>
          <w:szCs w:val="22"/>
        </w:rPr>
        <w:t xml:space="preserve"> </w:t>
      </w:r>
      <w:ins w:id="45" w:author="Author" w:date="2012-10-25T08:48:00Z">
        <w:r w:rsidR="00CE18CF">
          <w:rPr>
            <w:rFonts w:ascii="Arial" w:hAnsi="Arial" w:cs="Arial"/>
            <w:sz w:val="22"/>
            <w:szCs w:val="22"/>
          </w:rPr>
          <w:t>identify the</w:t>
        </w:r>
      </w:ins>
      <w:r w:rsidR="00CE18CF">
        <w:rPr>
          <w:rFonts w:ascii="Arial" w:hAnsi="Arial" w:cs="Arial"/>
          <w:sz w:val="22"/>
          <w:szCs w:val="22"/>
        </w:rPr>
        <w:t xml:space="preserve"> </w:t>
      </w:r>
      <w:ins w:id="46" w:author="Author" w:date="2012-07-25T15:39:00Z">
        <w:r w:rsidR="00CE18CF" w:rsidRPr="00ED18AE">
          <w:rPr>
            <w:rFonts w:ascii="Arial" w:hAnsi="Arial" w:cs="Arial"/>
            <w:sz w:val="22"/>
            <w:szCs w:val="22"/>
          </w:rPr>
          <w:t>performance deficiency</w:t>
        </w:r>
      </w:ins>
      <w:r w:rsidR="00CE18CF" w:rsidRPr="00ED18AE">
        <w:rPr>
          <w:rFonts w:ascii="Arial" w:hAnsi="Arial" w:cs="Arial"/>
          <w:sz w:val="22"/>
          <w:szCs w:val="22"/>
        </w:rPr>
        <w:t xml:space="preserve"> </w:t>
      </w:r>
      <w:r w:rsidR="00CE18CF">
        <w:rPr>
          <w:rFonts w:ascii="Arial" w:hAnsi="Arial" w:cs="Arial"/>
          <w:sz w:val="22"/>
          <w:szCs w:val="22"/>
        </w:rPr>
        <w:t xml:space="preserve">and </w:t>
      </w:r>
      <w:r w:rsidR="00CE18CF" w:rsidRPr="00ED18AE">
        <w:rPr>
          <w:rFonts w:ascii="Arial" w:hAnsi="Arial" w:cs="Arial"/>
          <w:sz w:val="22"/>
          <w:szCs w:val="22"/>
        </w:rPr>
        <w:t xml:space="preserve">determine if </w:t>
      </w:r>
      <w:r w:rsidR="00CE18CF">
        <w:rPr>
          <w:rFonts w:ascii="Arial" w:hAnsi="Arial" w:cs="Arial"/>
          <w:sz w:val="22"/>
          <w:szCs w:val="22"/>
        </w:rPr>
        <w:t>it</w:t>
      </w:r>
      <w:r w:rsidR="00CE18CF" w:rsidRPr="00ED18AE">
        <w:rPr>
          <w:rFonts w:ascii="Arial" w:hAnsi="Arial" w:cs="Arial"/>
          <w:sz w:val="22"/>
          <w:szCs w:val="22"/>
        </w:rPr>
        <w:t xml:space="preserve"> is more than minor.  </w:t>
      </w:r>
      <w:r w:rsidR="00E16782" w:rsidRPr="004A12C0">
        <w:rPr>
          <w:rFonts w:ascii="Arial" w:hAnsi="Arial" w:cs="Arial"/>
          <w:sz w:val="22"/>
          <w:szCs w:val="22"/>
        </w:rPr>
        <w:t xml:space="preserve">List key conditions of the scenario that you will consider in determining if the </w:t>
      </w:r>
      <w:r w:rsidR="00E16782" w:rsidRPr="004A12C0">
        <w:rPr>
          <w:rFonts w:ascii="Arial" w:hAnsi="Arial" w:cs="Arial"/>
          <w:color w:val="FF0000"/>
          <w:sz w:val="22"/>
          <w:szCs w:val="22"/>
        </w:rPr>
        <w:t>performance deficiency</w:t>
      </w:r>
      <w:r w:rsidR="00E16782" w:rsidRPr="004A12C0">
        <w:rPr>
          <w:rFonts w:ascii="Arial" w:hAnsi="Arial" w:cs="Arial"/>
          <w:sz w:val="22"/>
          <w:szCs w:val="22"/>
        </w:rPr>
        <w:t xml:space="preserve"> is more than minor and what assumptions could be made to determine the safety significance of the issue.  </w:t>
      </w:r>
    </w:p>
    <w:p w:rsidR="00E16782" w:rsidRPr="004A12C0" w:rsidRDefault="00E1678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16782" w:rsidRPr="004A12C0" w:rsidRDefault="00FB2A96"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Pr>
          <w:rFonts w:ascii="Arial" w:hAnsi="Arial" w:cs="Arial"/>
          <w:sz w:val="22"/>
          <w:szCs w:val="22"/>
        </w:rPr>
        <w:t xml:space="preserve">b. </w:t>
      </w:r>
      <w:r w:rsidR="00E16782" w:rsidRPr="004A12C0">
        <w:rPr>
          <w:rFonts w:ascii="Arial" w:hAnsi="Arial" w:cs="Arial"/>
          <w:sz w:val="22"/>
          <w:szCs w:val="22"/>
        </w:rPr>
        <w:t xml:space="preserve">If you determine that the </w:t>
      </w:r>
      <w:r w:rsidR="00E16782" w:rsidRPr="004A12C0">
        <w:rPr>
          <w:rFonts w:ascii="Arial" w:hAnsi="Arial" w:cs="Arial"/>
          <w:color w:val="FF0000"/>
          <w:sz w:val="22"/>
          <w:szCs w:val="22"/>
        </w:rPr>
        <w:t>performance deficiency</w:t>
      </w:r>
      <w:r w:rsidR="00E16782" w:rsidRPr="004A12C0">
        <w:rPr>
          <w:rFonts w:ascii="Arial" w:hAnsi="Arial" w:cs="Arial"/>
          <w:sz w:val="22"/>
          <w:szCs w:val="22"/>
        </w:rPr>
        <w:t xml:space="preserve"> is minor, then this scenario is completed.</w:t>
      </w:r>
    </w:p>
    <w:p w:rsidR="00E16782" w:rsidRPr="004A12C0" w:rsidRDefault="00E1678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B2A96" w:rsidRDefault="00FB2A96"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Pr>
          <w:rFonts w:ascii="Arial" w:hAnsi="Arial" w:cs="Arial"/>
          <w:sz w:val="22"/>
          <w:szCs w:val="22"/>
        </w:rPr>
        <w:t xml:space="preserve">c. </w:t>
      </w:r>
      <w:r w:rsidR="00E16782" w:rsidRPr="004A12C0">
        <w:rPr>
          <w:rFonts w:ascii="Arial" w:hAnsi="Arial" w:cs="Arial"/>
          <w:sz w:val="22"/>
          <w:szCs w:val="22"/>
        </w:rPr>
        <w:t xml:space="preserve">If you determine that the </w:t>
      </w:r>
      <w:r w:rsidR="00E16782" w:rsidRPr="004A12C0">
        <w:rPr>
          <w:rFonts w:ascii="Arial" w:hAnsi="Arial" w:cs="Arial"/>
          <w:color w:val="FF0000"/>
          <w:sz w:val="22"/>
          <w:szCs w:val="22"/>
        </w:rPr>
        <w:t>performance deficiency</w:t>
      </w:r>
      <w:r w:rsidR="00E16782" w:rsidRPr="004A12C0">
        <w:rPr>
          <w:rFonts w:ascii="Arial" w:hAnsi="Arial" w:cs="Arial"/>
          <w:sz w:val="22"/>
          <w:szCs w:val="22"/>
        </w:rPr>
        <w:t xml:space="preserve"> is more than minor (i.e., a </w:t>
      </w:r>
      <w:r w:rsidR="00E16782" w:rsidRPr="004A12C0">
        <w:rPr>
          <w:rFonts w:ascii="Arial" w:hAnsi="Arial" w:cs="Arial"/>
          <w:color w:val="FF0000"/>
          <w:sz w:val="22"/>
          <w:szCs w:val="22"/>
        </w:rPr>
        <w:t>finding</w:t>
      </w:r>
      <w:r w:rsidR="00E16782" w:rsidRPr="004A12C0">
        <w:rPr>
          <w:rFonts w:ascii="Arial" w:hAnsi="Arial" w:cs="Arial"/>
          <w:sz w:val="22"/>
          <w:szCs w:val="22"/>
        </w:rPr>
        <w:t xml:space="preserve">), use </w:t>
      </w:r>
      <w:r w:rsidR="00E16782" w:rsidRPr="004A12C0">
        <w:rPr>
          <w:rFonts w:ascii="Arial" w:hAnsi="Arial" w:cs="Arial"/>
          <w:color w:val="FF0000"/>
          <w:sz w:val="22"/>
          <w:szCs w:val="22"/>
        </w:rPr>
        <w:t xml:space="preserve">IMC 0609, Attachment 4 and proceed to the applicable appendix as directed.  Ensure that you are able to describe the nexus between the </w:t>
      </w:r>
      <w:r w:rsidR="00CA7AED">
        <w:rPr>
          <w:rFonts w:ascii="Arial" w:hAnsi="Arial" w:cs="Arial"/>
          <w:color w:val="FF0000"/>
          <w:sz w:val="22"/>
          <w:szCs w:val="22"/>
        </w:rPr>
        <w:t xml:space="preserve">inspection </w:t>
      </w:r>
      <w:r w:rsidR="00E16782" w:rsidRPr="004A12C0">
        <w:rPr>
          <w:rFonts w:ascii="Arial" w:hAnsi="Arial" w:cs="Arial"/>
          <w:color w:val="FF0000"/>
          <w:sz w:val="22"/>
          <w:szCs w:val="22"/>
        </w:rPr>
        <w:t>finding and the degraded condition</w:t>
      </w:r>
      <w:r w:rsidR="00CA7AED">
        <w:rPr>
          <w:rFonts w:ascii="Arial" w:hAnsi="Arial" w:cs="Arial"/>
          <w:color w:val="FF0000"/>
          <w:sz w:val="22"/>
          <w:szCs w:val="22"/>
        </w:rPr>
        <w:t xml:space="preserve"> </w:t>
      </w:r>
      <w:ins w:id="47" w:author="Author" w:date="2012-10-24T15:34:00Z">
        <w:r w:rsidR="00CA7AED">
          <w:rPr>
            <w:rFonts w:ascii="Arial" w:hAnsi="Arial" w:cs="Arial"/>
            <w:color w:val="FF0000"/>
            <w:sz w:val="22"/>
            <w:szCs w:val="22"/>
          </w:rPr>
          <w:t>or programmatic weakness</w:t>
        </w:r>
      </w:ins>
      <w:r w:rsidR="00E16782" w:rsidRPr="004A12C0">
        <w:rPr>
          <w:rFonts w:ascii="Arial" w:hAnsi="Arial" w:cs="Arial"/>
          <w:color w:val="FF0000"/>
          <w:sz w:val="22"/>
          <w:szCs w:val="22"/>
        </w:rPr>
        <w:t>.</w:t>
      </w:r>
      <w:r>
        <w:rPr>
          <w:rFonts w:ascii="Arial" w:hAnsi="Arial" w:cs="Arial"/>
          <w:sz w:val="22"/>
          <w:szCs w:val="22"/>
        </w:rPr>
        <w:br w:type="page"/>
      </w:r>
    </w:p>
    <w:p w:rsidR="00E16782" w:rsidRPr="004A12C0" w:rsidRDefault="00FB2A96"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Pr>
          <w:rFonts w:ascii="Arial" w:hAnsi="Arial" w:cs="Arial"/>
          <w:sz w:val="22"/>
          <w:szCs w:val="22"/>
        </w:rPr>
        <w:lastRenderedPageBreak/>
        <w:t xml:space="preserve">d. </w:t>
      </w:r>
      <w:r w:rsidR="00E16782" w:rsidRPr="004A12C0">
        <w:rPr>
          <w:rFonts w:ascii="Arial" w:hAnsi="Arial" w:cs="Arial"/>
          <w:sz w:val="22"/>
          <w:szCs w:val="22"/>
        </w:rPr>
        <w:t xml:space="preserve">Use the </w:t>
      </w:r>
      <w:ins w:id="48" w:author="Author" w:date="2012-10-24T15:35:00Z">
        <w:r w:rsidR="00877E53">
          <w:rPr>
            <w:rFonts w:ascii="Arial" w:hAnsi="Arial" w:cs="Arial"/>
            <w:sz w:val="22"/>
            <w:szCs w:val="22"/>
          </w:rPr>
          <w:t>applicable appendix</w:t>
        </w:r>
        <w:r w:rsidR="00877E53" w:rsidRPr="004A12C0">
          <w:rPr>
            <w:rFonts w:ascii="Arial" w:hAnsi="Arial" w:cs="Arial"/>
            <w:sz w:val="22"/>
            <w:szCs w:val="22"/>
          </w:rPr>
          <w:t xml:space="preserve"> </w:t>
        </w:r>
      </w:ins>
      <w:r w:rsidR="00E16782" w:rsidRPr="004A12C0">
        <w:rPr>
          <w:rFonts w:ascii="Arial" w:hAnsi="Arial" w:cs="Arial"/>
          <w:sz w:val="22"/>
          <w:szCs w:val="22"/>
        </w:rPr>
        <w:t xml:space="preserve">to determine if the issue is Green or if a more detailed risk evaluation is required.  Do not perform the additional </w:t>
      </w:r>
      <w:r w:rsidR="00E16782" w:rsidRPr="004A12C0">
        <w:rPr>
          <w:rFonts w:ascii="Arial" w:hAnsi="Arial" w:cs="Arial"/>
          <w:color w:val="FF0000"/>
          <w:sz w:val="22"/>
          <w:szCs w:val="22"/>
        </w:rPr>
        <w:t>detailed risk evaluation if applicable; however</w:t>
      </w:r>
      <w:ins w:id="49" w:author="Author" w:date="2012-11-19T15:59:00Z">
        <w:r w:rsidR="007C0D21">
          <w:rPr>
            <w:rFonts w:ascii="Arial" w:hAnsi="Arial" w:cs="Arial"/>
            <w:color w:val="FF0000"/>
            <w:sz w:val="22"/>
            <w:szCs w:val="22"/>
          </w:rPr>
          <w:t>,</w:t>
        </w:r>
      </w:ins>
      <w:r w:rsidR="00E16782" w:rsidRPr="004A12C0">
        <w:rPr>
          <w:rFonts w:ascii="Arial" w:hAnsi="Arial" w:cs="Arial"/>
          <w:color w:val="FF0000"/>
          <w:sz w:val="22"/>
          <w:szCs w:val="22"/>
        </w:rPr>
        <w:t xml:space="preserve"> discuss possible outcomes with a regional Senior Reactor</w:t>
      </w:r>
      <w:r w:rsidR="00B83444" w:rsidRPr="004A12C0">
        <w:rPr>
          <w:rFonts w:ascii="Arial" w:hAnsi="Arial" w:cs="Arial"/>
          <w:color w:val="FF0000"/>
          <w:sz w:val="22"/>
          <w:szCs w:val="22"/>
        </w:rPr>
        <w:t xml:space="preserve"> Analyst (SRA).</w:t>
      </w:r>
      <w:r w:rsidR="00E16782" w:rsidRPr="004A12C0">
        <w:rPr>
          <w:rFonts w:ascii="Arial" w:hAnsi="Arial" w:cs="Arial"/>
          <w:sz w:val="22"/>
          <w:szCs w:val="22"/>
        </w:rPr>
        <w:t xml:space="preserve">  Be able to justify your determination.</w:t>
      </w:r>
    </w:p>
    <w:p w:rsidR="00E16782" w:rsidRPr="004A12C0" w:rsidRDefault="00E1678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16782" w:rsidRPr="004A12C0" w:rsidRDefault="00FB2A96" w:rsidP="00097987">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Pr>
          <w:rFonts w:ascii="Arial" w:hAnsi="Arial" w:cs="Arial"/>
          <w:sz w:val="22"/>
          <w:szCs w:val="22"/>
        </w:rPr>
        <w:t xml:space="preserve">e. </w:t>
      </w:r>
      <w:r w:rsidR="00E16782" w:rsidRPr="004A12C0">
        <w:rPr>
          <w:rFonts w:ascii="Arial" w:hAnsi="Arial" w:cs="Arial"/>
          <w:sz w:val="22"/>
          <w:szCs w:val="22"/>
        </w:rPr>
        <w:t>Compare your conclusion with those given in the actual findings and case studies.</w:t>
      </w:r>
    </w:p>
    <w:p w:rsidR="00E16782" w:rsidRPr="004A12C0" w:rsidRDefault="00E1678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16782" w:rsidRPr="004A12C0" w:rsidRDefault="00FB2A96"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Pr>
          <w:rFonts w:ascii="Arial" w:hAnsi="Arial" w:cs="Arial"/>
          <w:sz w:val="22"/>
          <w:szCs w:val="22"/>
        </w:rPr>
        <w:t xml:space="preserve">f. </w:t>
      </w:r>
      <w:r w:rsidR="00E16782" w:rsidRPr="004A12C0">
        <w:rPr>
          <w:rFonts w:ascii="Arial" w:hAnsi="Arial" w:cs="Arial"/>
          <w:sz w:val="22"/>
          <w:szCs w:val="22"/>
        </w:rPr>
        <w:t>Discuss your results with your supervisor or a qualified inspector.</w:t>
      </w:r>
    </w:p>
    <w:p w:rsidR="00E16782" w:rsidRPr="004A12C0" w:rsidRDefault="00E1678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16782" w:rsidRPr="004A12C0" w:rsidRDefault="00E16782" w:rsidP="00097987">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Whenever possible, attend a (SERP).  </w:t>
      </w:r>
      <w:r w:rsidRPr="004A12C0">
        <w:rPr>
          <w:rFonts w:ascii="Arial" w:hAnsi="Arial" w:cs="Arial"/>
          <w:noProof/>
          <w:sz w:val="22"/>
          <w:szCs w:val="22"/>
        </w:rPr>
        <w:t>If you are unable to attend a SERP, review IMC 0609, Attachment 1 and an actual SERP package to develop an understanding of the SERP purpose, process, and the contents of the SERP package.</w:t>
      </w:r>
      <w:r w:rsidRPr="004A12C0">
        <w:rPr>
          <w:rFonts w:ascii="Arial" w:hAnsi="Arial" w:cs="Arial"/>
          <w:sz w:val="22"/>
          <w:szCs w:val="22"/>
        </w:rPr>
        <w:t xml:space="preserve">  Discuss the rationale for the outcome/resolution of the panel with a qualified inspector.</w:t>
      </w:r>
    </w:p>
    <w:p w:rsidR="00E16782" w:rsidRPr="004A12C0" w:rsidRDefault="00E1678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16782" w:rsidRPr="004A12C0" w:rsidRDefault="00E16782" w:rsidP="00097987">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Meet with your supervisor or a qualified inspector to discuss any questions you may have as a result of this training activity.</w:t>
      </w:r>
    </w:p>
    <w:p w:rsidR="00C66A6F" w:rsidRPr="004A12C0" w:rsidRDefault="00C66A6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170CA" w:rsidRDefault="00C66A6F" w:rsidP="00A170CA">
      <w:pPr>
        <w:widowControl/>
        <w:tabs>
          <w:tab w:val="left" w:pos="0"/>
          <w:tab w:val="left" w:pos="806"/>
          <w:tab w:val="left" w:pos="1440"/>
          <w:tab w:val="left" w:pos="2074"/>
          <w:tab w:val="left" w:pos="2700"/>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b/>
          <w:sz w:val="22"/>
          <w:szCs w:val="22"/>
        </w:rPr>
        <w:t>DOCUMENTATION:</w:t>
      </w:r>
      <w:r w:rsidRPr="004A12C0">
        <w:rPr>
          <w:rFonts w:ascii="Arial" w:hAnsi="Arial" w:cs="Arial"/>
          <w:sz w:val="22"/>
          <w:szCs w:val="22"/>
        </w:rPr>
        <w:tab/>
      </w:r>
      <w:r w:rsidR="00A170CA">
        <w:rPr>
          <w:rFonts w:ascii="Arial" w:hAnsi="Arial" w:cs="Arial"/>
          <w:sz w:val="22"/>
          <w:szCs w:val="22"/>
        </w:rPr>
        <w:tab/>
        <w:t>E</w:t>
      </w:r>
      <w:r w:rsidR="00EA065B" w:rsidRPr="004A12C0">
        <w:rPr>
          <w:rFonts w:ascii="Arial" w:hAnsi="Arial" w:cs="Arial"/>
          <w:sz w:val="22"/>
          <w:szCs w:val="22"/>
        </w:rPr>
        <w:t xml:space="preserve">ngineering </w:t>
      </w:r>
      <w:r w:rsidR="006E3EB1" w:rsidRPr="004A12C0">
        <w:rPr>
          <w:rFonts w:ascii="Arial" w:hAnsi="Arial" w:cs="Arial"/>
          <w:sz w:val="22"/>
          <w:szCs w:val="22"/>
        </w:rPr>
        <w:t>Proficiency-Level Qu</w:t>
      </w:r>
      <w:r w:rsidR="00A170CA">
        <w:rPr>
          <w:rFonts w:ascii="Arial" w:hAnsi="Arial" w:cs="Arial"/>
          <w:sz w:val="22"/>
          <w:szCs w:val="22"/>
        </w:rPr>
        <w:t>alification Signature Card Item</w:t>
      </w:r>
    </w:p>
    <w:p w:rsidR="00A170CA" w:rsidRDefault="00A170CA" w:rsidP="00A170CA">
      <w:pPr>
        <w:widowControl/>
        <w:tabs>
          <w:tab w:val="left" w:pos="0"/>
          <w:tab w:val="left" w:pos="806"/>
          <w:tab w:val="left" w:pos="1440"/>
          <w:tab w:val="left" w:pos="2074"/>
          <w:tab w:val="left" w:pos="2700"/>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4A12C0">
        <w:rPr>
          <w:rFonts w:ascii="Arial" w:hAnsi="Arial" w:cs="Arial"/>
          <w:sz w:val="22"/>
          <w:szCs w:val="22"/>
        </w:rPr>
        <w:t>ISA-ENG-5</w:t>
      </w:r>
    </w:p>
    <w:p w:rsidR="006E3EB1" w:rsidRPr="004A12C0" w:rsidRDefault="00A70EB5" w:rsidP="00A170CA">
      <w:pPr>
        <w:widowControl/>
        <w:tabs>
          <w:tab w:val="left" w:pos="0"/>
          <w:tab w:val="left" w:pos="274"/>
          <w:tab w:val="left" w:pos="806"/>
          <w:tab w:val="left" w:pos="1440"/>
          <w:tab w:val="left" w:pos="2074"/>
          <w:tab w:val="left" w:pos="2700"/>
          <w:tab w:val="left" w:pos="5040"/>
          <w:tab w:val="left" w:pos="5674"/>
          <w:tab w:val="left" w:pos="6307"/>
          <w:tab w:val="left" w:pos="7474"/>
          <w:tab w:val="left" w:pos="8107"/>
          <w:tab w:val="left" w:pos="8726"/>
        </w:tabs>
        <w:jc w:val="center"/>
        <w:rPr>
          <w:rFonts w:ascii="Arial" w:hAnsi="Arial" w:cs="Arial"/>
          <w:b/>
          <w:sz w:val="22"/>
          <w:szCs w:val="22"/>
        </w:rPr>
      </w:pPr>
      <w:r w:rsidRPr="004A12C0">
        <w:rPr>
          <w:rFonts w:ascii="Arial" w:hAnsi="Arial" w:cs="Arial"/>
          <w:b/>
          <w:sz w:val="22"/>
          <w:szCs w:val="22"/>
        </w:rPr>
        <w:br w:type="page"/>
      </w:r>
      <w:r w:rsidR="006E3EB1" w:rsidRPr="004A12C0">
        <w:rPr>
          <w:rFonts w:ascii="Arial" w:hAnsi="Arial" w:cs="Arial"/>
          <w:b/>
          <w:sz w:val="22"/>
          <w:szCs w:val="22"/>
        </w:rPr>
        <w:lastRenderedPageBreak/>
        <w:t>Scenario A</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During the Unit 1 spring 1R16 refueling outage (RFO), plant staff identified that control rod drive mechanism nozzle XX was leaking.  Workers repaired the nozzle weld and returned the unit to operation for another cycle.  When the unit was shut down for RFO 1R17, visual examination of the reactor vessel head revealed repeat leakage of the nozzle.  Based on the 1R16 RFO leakage, licensee staff performed an embedded flaw repair in accordance with Section XI of the ASME Code.  However, the licensee staff recently concluded that this repair method is inadequate to prevent recurrence of the original primary water stress-corrosion cracking.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21EB" w:rsidRPr="006E1A98" w:rsidRDefault="00C06FB1" w:rsidP="00097987">
      <w:pPr>
        <w:widowControl/>
        <w:tabs>
          <w:tab w:val="left" w:pos="806"/>
        </w:tabs>
        <w:rPr>
          <w:rFonts w:ascii="Arial" w:hAnsi="Arial" w:cs="Arial"/>
          <w:b/>
          <w:sz w:val="22"/>
          <w:szCs w:val="22"/>
        </w:rPr>
      </w:pPr>
      <w:r>
        <w:rPr>
          <w:rFonts w:ascii="Arial" w:hAnsi="Arial" w:cs="Arial"/>
          <w:sz w:val="22"/>
          <w:szCs w:val="22"/>
        </w:rPr>
        <w:t xml:space="preserve">Complete Task </w:t>
      </w:r>
      <w:r w:rsidR="00FB2A96">
        <w:rPr>
          <w:rFonts w:ascii="Arial" w:hAnsi="Arial" w:cs="Arial"/>
          <w:sz w:val="22"/>
          <w:szCs w:val="22"/>
        </w:rPr>
        <w:t>3.e</w:t>
      </w:r>
      <w:r>
        <w:rPr>
          <w:rFonts w:ascii="Arial" w:hAnsi="Arial" w:cs="Arial"/>
          <w:sz w:val="22"/>
          <w:szCs w:val="22"/>
        </w:rPr>
        <w:t xml:space="preserve"> by r</w:t>
      </w:r>
      <w:r w:rsidR="00C27E8E" w:rsidRPr="006E1A98">
        <w:rPr>
          <w:rFonts w:ascii="Arial" w:hAnsi="Arial" w:cs="Arial"/>
          <w:sz w:val="22"/>
          <w:szCs w:val="22"/>
        </w:rPr>
        <w:t>eview</w:t>
      </w:r>
      <w:r>
        <w:rPr>
          <w:rFonts w:ascii="Arial" w:hAnsi="Arial" w:cs="Arial"/>
          <w:sz w:val="22"/>
          <w:szCs w:val="22"/>
        </w:rPr>
        <w:t>ing</w:t>
      </w:r>
      <w:r w:rsidR="006E3EB1" w:rsidRPr="006E1A98">
        <w:rPr>
          <w:rFonts w:ascii="Arial" w:hAnsi="Arial" w:cs="Arial"/>
          <w:sz w:val="22"/>
          <w:szCs w:val="22"/>
        </w:rPr>
        <w:t xml:space="preserve"> Inspection Report 0500313/2003-008, ADAMS Accession No. ML040340732</w:t>
      </w:r>
      <w:r>
        <w:rPr>
          <w:rFonts w:ascii="Arial" w:hAnsi="Arial" w:cs="Arial"/>
          <w:sz w:val="22"/>
          <w:szCs w:val="22"/>
        </w:rPr>
        <w:t>.</w:t>
      </w:r>
    </w:p>
    <w:p w:rsidR="006E3EB1" w:rsidRPr="004A12C0" w:rsidRDefault="00A70EB5" w:rsidP="00097987">
      <w:pPr>
        <w:widowControl/>
        <w:jc w:val="center"/>
        <w:rPr>
          <w:rFonts w:ascii="Arial" w:hAnsi="Arial" w:cs="Arial"/>
          <w:b/>
          <w:sz w:val="22"/>
          <w:szCs w:val="22"/>
        </w:rPr>
      </w:pPr>
      <w:r w:rsidRPr="004A12C0">
        <w:rPr>
          <w:rFonts w:ascii="Arial" w:hAnsi="Arial" w:cs="Arial"/>
          <w:sz w:val="22"/>
          <w:szCs w:val="22"/>
        </w:rPr>
        <w:br w:type="page"/>
      </w:r>
      <w:r w:rsidR="006E3EB1" w:rsidRPr="004A12C0">
        <w:rPr>
          <w:rFonts w:ascii="Arial" w:hAnsi="Arial" w:cs="Arial"/>
          <w:b/>
          <w:sz w:val="22"/>
          <w:szCs w:val="22"/>
        </w:rPr>
        <w:lastRenderedPageBreak/>
        <w:t>Scenario B</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On September 26, 2002, Unit 1 was at 99-percent reactor power, coasting down for the RFO scheduled to begin on October 5.  At 5:41 a.m., the Unit 1 control room received a condenser off-gas alarm.  At 12:43 p.m., the condenser off-gas 182 alarm actuated again and the No. 2 steam generator main </w:t>
      </w:r>
      <w:proofErr w:type="spellStart"/>
      <w:r w:rsidRPr="004A12C0">
        <w:rPr>
          <w:rFonts w:ascii="Arial" w:hAnsi="Arial" w:cs="Arial"/>
          <w:sz w:val="22"/>
          <w:szCs w:val="22"/>
        </w:rPr>
        <w:t>steamline</w:t>
      </w:r>
      <w:proofErr w:type="spellEnd"/>
      <w:r w:rsidRPr="004A12C0">
        <w:rPr>
          <w:rFonts w:ascii="Arial" w:hAnsi="Arial" w:cs="Arial"/>
          <w:sz w:val="22"/>
          <w:szCs w:val="22"/>
        </w:rPr>
        <w:t xml:space="preserve"> N-16 monitor went into alarm.  At 10:24 p.m., the N-16 alarm cleared and the reading continued to trend downward.</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On September 27, 2002, at 12:19 a.m., the condenser off-gas 182 alarm cleared.  At 10:25 a.m., the N</w:t>
      </w:r>
      <w:r w:rsidRPr="004A12C0">
        <w:rPr>
          <w:rFonts w:ascii="Arial" w:hAnsi="Arial" w:cs="Arial"/>
          <w:sz w:val="22"/>
          <w:szCs w:val="22"/>
        </w:rPr>
        <w:noBreakHyphen/>
        <w:t xml:space="preserve">16 alarm returned.  At 10:40 a.m., the condenser off-gas 182 alarm came in, followed by the condenser off-gas 182 Hi alarm at 10:51 a.m.  At 1:06 p.m., these alarms cleared.  These alarms came in twice more on this day.  At 7:54 p.m., the condenser off-gas 182 alarm came in, and at 10:32 p.m., the condenser off-gas 182 </w:t>
      </w:r>
      <w:proofErr w:type="spellStart"/>
      <w:r w:rsidRPr="004A12C0">
        <w:rPr>
          <w:rFonts w:ascii="Arial" w:hAnsi="Arial" w:cs="Arial"/>
          <w:sz w:val="22"/>
          <w:szCs w:val="22"/>
        </w:rPr>
        <w:t>HiHi</w:t>
      </w:r>
      <w:proofErr w:type="spellEnd"/>
      <w:r w:rsidRPr="004A12C0">
        <w:rPr>
          <w:rFonts w:ascii="Arial" w:hAnsi="Arial" w:cs="Arial"/>
          <w:sz w:val="22"/>
          <w:szCs w:val="22"/>
        </w:rPr>
        <w:t xml:space="preserve"> alarm was reached.  The alarms cleared in less than an hour.</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On September 28, 2002, at 1:40 a.m., the Unit 1 control room operators commenced power reduction in response to the 1-02 steam generator tube </w:t>
      </w:r>
      <w:proofErr w:type="gramStart"/>
      <w:r w:rsidRPr="004A12C0">
        <w:rPr>
          <w:rFonts w:ascii="Arial" w:hAnsi="Arial" w:cs="Arial"/>
          <w:sz w:val="22"/>
          <w:szCs w:val="22"/>
        </w:rPr>
        <w:t>leak</w:t>
      </w:r>
      <w:proofErr w:type="gramEnd"/>
      <w:r w:rsidRPr="004A12C0">
        <w:rPr>
          <w:rFonts w:ascii="Arial" w:hAnsi="Arial" w:cs="Arial"/>
          <w:sz w:val="22"/>
          <w:szCs w:val="22"/>
        </w:rPr>
        <w:t>.  At 3:12 a.m., the Unit 1 control room operators performed a planned trip of the Unit 1 reactor.</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Through subsequent inspection and testing, the licensee determined the source of the leakage to be a stress-corrosion crack initiating from the outer diameter surface in the U-bend region of tube R41C71 of the No. 2 steam generator.  The licensee also determined through pressure testing that the tube failed to exhibit structural and accident leakage integrity margins consistent with the plant design and licensing basis.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An NRC inspection team independently reviewed eddy current test data from the previous (1RF08) inspection in 2001 for the specific tube location where the leakage developed in September 2002.  The team found that a clearly detectable indication was present at the leak location during the previous outage (1RF08) inspection in 2001.  The indication did not meet the reporting criteria in the RFO 1RF08 analysis guidelines, and therefore neither the primary nor secondary analyst reported it in 2001.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The inspection team concluded that an experienced analyst should have </w:t>
      </w:r>
      <w:r w:rsidR="004B6621" w:rsidRPr="004A12C0">
        <w:rPr>
          <w:rFonts w:ascii="Arial" w:hAnsi="Arial" w:cs="Arial"/>
          <w:sz w:val="22"/>
          <w:szCs w:val="22"/>
        </w:rPr>
        <w:t>recognized</w:t>
      </w:r>
      <w:r w:rsidRPr="004A12C0">
        <w:rPr>
          <w:rFonts w:ascii="Arial" w:hAnsi="Arial" w:cs="Arial"/>
          <w:sz w:val="22"/>
          <w:szCs w:val="22"/>
        </w:rPr>
        <w:t xml:space="preserve"> that the large wobble signal could mask a dent that could distort or rotate an indication outside the reportable phase angle response criteria.  In such a case, the guidelines enabled the analyst to bring the indication to the attention of the lead analyst and the senior analyst.  Therefore, the team determined that the analyst should have recognized the large wobble signal and should have brought it to the attention of a senior analyst.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As a direct consequence of the failure to detect the flaw, the tube was not removed from service and subsequently degraded to the point that it leaked and no longer satisfied the applicable tube integrity performance criteria.  This occurred because the examination methods and the analysis guidelines used during the RFO were not effective for ensuring that tubes would maintain their integrity until the next scheduled inspection.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97987" w:rsidRDefault="00C06FB1" w:rsidP="00097987">
      <w:pPr>
        <w:widowControl/>
        <w:rPr>
          <w:rFonts w:ascii="Arial" w:hAnsi="Arial" w:cs="Arial"/>
          <w:sz w:val="22"/>
          <w:szCs w:val="22"/>
        </w:rPr>
        <w:sectPr w:rsidR="00097987" w:rsidSect="006957CC">
          <w:pgSz w:w="12240" w:h="15840" w:code="1"/>
          <w:pgMar w:top="1440" w:right="1440" w:bottom="1440" w:left="1440" w:header="1440" w:footer="1440" w:gutter="0"/>
          <w:cols w:space="720"/>
          <w:noEndnote/>
          <w:docGrid w:linePitch="326"/>
        </w:sectPr>
      </w:pPr>
      <w:r>
        <w:rPr>
          <w:rFonts w:ascii="Arial" w:hAnsi="Arial" w:cs="Arial"/>
          <w:sz w:val="22"/>
          <w:szCs w:val="22"/>
        </w:rPr>
        <w:t xml:space="preserve">Complete Task </w:t>
      </w:r>
      <w:r w:rsidR="00FB2A96">
        <w:rPr>
          <w:rFonts w:ascii="Arial" w:hAnsi="Arial" w:cs="Arial"/>
          <w:sz w:val="22"/>
          <w:szCs w:val="22"/>
        </w:rPr>
        <w:t>3.e</w:t>
      </w:r>
      <w:r>
        <w:rPr>
          <w:rFonts w:ascii="Arial" w:hAnsi="Arial" w:cs="Arial"/>
          <w:sz w:val="22"/>
          <w:szCs w:val="22"/>
        </w:rPr>
        <w:t xml:space="preserve"> by r</w:t>
      </w:r>
      <w:r w:rsidRPr="006E1A98">
        <w:rPr>
          <w:rFonts w:ascii="Arial" w:hAnsi="Arial" w:cs="Arial"/>
          <w:sz w:val="22"/>
          <w:szCs w:val="22"/>
        </w:rPr>
        <w:t>eview</w:t>
      </w:r>
      <w:r>
        <w:rPr>
          <w:rFonts w:ascii="Arial" w:hAnsi="Arial" w:cs="Arial"/>
          <w:sz w:val="22"/>
          <w:szCs w:val="22"/>
        </w:rPr>
        <w:t>ing</w:t>
      </w:r>
      <w:r w:rsidRPr="006E1A98">
        <w:rPr>
          <w:rFonts w:ascii="Arial" w:hAnsi="Arial" w:cs="Arial"/>
          <w:sz w:val="22"/>
          <w:szCs w:val="22"/>
        </w:rPr>
        <w:t xml:space="preserve"> </w:t>
      </w:r>
      <w:r w:rsidR="006E1A98" w:rsidRPr="006E1A98">
        <w:rPr>
          <w:rFonts w:ascii="Arial" w:hAnsi="Arial" w:cs="Arial"/>
          <w:sz w:val="22"/>
          <w:szCs w:val="22"/>
        </w:rPr>
        <w:t xml:space="preserve">Inspection Report </w:t>
      </w:r>
      <w:r w:rsidR="006E3EB1" w:rsidRPr="006E1A98">
        <w:rPr>
          <w:rFonts w:ascii="Arial" w:hAnsi="Arial" w:cs="Arial"/>
          <w:sz w:val="22"/>
          <w:szCs w:val="22"/>
        </w:rPr>
        <w:t xml:space="preserve">0500445, ADAMS Accession Nos. </w:t>
      </w:r>
      <w:proofErr w:type="gramStart"/>
      <w:r w:rsidR="006E3EB1" w:rsidRPr="006E1A98">
        <w:rPr>
          <w:rFonts w:ascii="Arial" w:hAnsi="Arial" w:cs="Arial"/>
          <w:sz w:val="22"/>
          <w:szCs w:val="22"/>
        </w:rPr>
        <w:t>ML030090566, ML040270203, ML040440201, and ML040790025.</w:t>
      </w:r>
      <w:proofErr w:type="gramEnd"/>
    </w:p>
    <w:p w:rsidR="006E3EB1" w:rsidRPr="004A12C0" w:rsidRDefault="006E3EB1" w:rsidP="00097987">
      <w:pPr>
        <w:widowControl/>
        <w:jc w:val="center"/>
        <w:rPr>
          <w:rFonts w:ascii="Arial" w:hAnsi="Arial" w:cs="Arial"/>
          <w:b/>
          <w:sz w:val="22"/>
          <w:szCs w:val="22"/>
        </w:rPr>
      </w:pPr>
      <w:r w:rsidRPr="004A12C0">
        <w:rPr>
          <w:rFonts w:ascii="Arial" w:hAnsi="Arial" w:cs="Arial"/>
          <w:b/>
          <w:sz w:val="22"/>
          <w:szCs w:val="22"/>
        </w:rPr>
        <w:lastRenderedPageBreak/>
        <w:t>Scenario C</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The assumptions regarding the instruments used for safety-related heating, ventilation, and air-conditioning (HVAC) systems (i.e., the auxiliary building ventilation system and the control room HVAC system in the licensee</w:t>
      </w:r>
      <w:r w:rsidRPr="004A12C0">
        <w:rPr>
          <w:rFonts w:ascii="Arial" w:hAnsi="Arial" w:cs="Arial"/>
          <w:sz w:val="22"/>
          <w:szCs w:val="22"/>
        </w:rPr>
        <w:sym w:font="WP TypographicSymbols" w:char="003D"/>
      </w:r>
      <w:r w:rsidRPr="004A12C0">
        <w:rPr>
          <w:rFonts w:ascii="Arial" w:hAnsi="Arial" w:cs="Arial"/>
          <w:sz w:val="22"/>
          <w:szCs w:val="22"/>
        </w:rPr>
        <w:t>s 120 volt alternating current (</w:t>
      </w:r>
      <w:proofErr w:type="spellStart"/>
      <w:r w:rsidRPr="004A12C0">
        <w:rPr>
          <w:rFonts w:ascii="Arial" w:hAnsi="Arial" w:cs="Arial"/>
          <w:sz w:val="22"/>
          <w:szCs w:val="22"/>
        </w:rPr>
        <w:t>Vac</w:t>
      </w:r>
      <w:proofErr w:type="spellEnd"/>
      <w:r w:rsidRPr="004A12C0">
        <w:rPr>
          <w:rFonts w:ascii="Arial" w:hAnsi="Arial" w:cs="Arial"/>
          <w:sz w:val="22"/>
          <w:szCs w:val="22"/>
        </w:rPr>
        <w:t xml:space="preserve">) degraded voltage calculation) did not reflect the actual plant configuration.  Specifically, the 120 </w:t>
      </w:r>
      <w:proofErr w:type="spellStart"/>
      <w:r w:rsidRPr="004A12C0">
        <w:rPr>
          <w:rFonts w:ascii="Arial" w:hAnsi="Arial" w:cs="Arial"/>
          <w:sz w:val="22"/>
          <w:szCs w:val="22"/>
        </w:rPr>
        <w:t>Vac</w:t>
      </w:r>
      <w:proofErr w:type="spellEnd"/>
      <w:r w:rsidRPr="004A12C0">
        <w:rPr>
          <w:rFonts w:ascii="Arial" w:hAnsi="Arial" w:cs="Arial"/>
          <w:sz w:val="22"/>
          <w:szCs w:val="22"/>
        </w:rPr>
        <w:t xml:space="preserve"> degraded voltage calculation, </w:t>
      </w:r>
      <w:r w:rsidRPr="004A12C0">
        <w:rPr>
          <w:rFonts w:ascii="Arial" w:hAnsi="Arial" w:cs="Arial"/>
          <w:sz w:val="22"/>
          <w:szCs w:val="22"/>
        </w:rPr>
        <w:sym w:font="WP TypographicSymbols" w:char="0041"/>
      </w:r>
      <w:r w:rsidRPr="004A12C0">
        <w:rPr>
          <w:rFonts w:ascii="Arial" w:hAnsi="Arial" w:cs="Arial"/>
          <w:sz w:val="22"/>
          <w:szCs w:val="22"/>
        </w:rPr>
        <w:t xml:space="preserve">Evaluation of the 120 </w:t>
      </w:r>
      <w:proofErr w:type="spellStart"/>
      <w:r w:rsidRPr="004A12C0">
        <w:rPr>
          <w:rFonts w:ascii="Arial" w:hAnsi="Arial" w:cs="Arial"/>
          <w:sz w:val="22"/>
          <w:szCs w:val="22"/>
        </w:rPr>
        <w:t>Vac</w:t>
      </w:r>
      <w:proofErr w:type="spellEnd"/>
      <w:r w:rsidRPr="004A12C0">
        <w:rPr>
          <w:rFonts w:ascii="Arial" w:hAnsi="Arial" w:cs="Arial"/>
          <w:sz w:val="22"/>
          <w:szCs w:val="22"/>
        </w:rPr>
        <w:t xml:space="preserve"> Distribution Circuits </w:t>
      </w:r>
      <w:proofErr w:type="gramStart"/>
      <w:r w:rsidRPr="004A12C0">
        <w:rPr>
          <w:rFonts w:ascii="Arial" w:hAnsi="Arial" w:cs="Arial"/>
          <w:sz w:val="22"/>
          <w:szCs w:val="22"/>
        </w:rPr>
        <w:t>Voltage</w:t>
      </w:r>
      <w:proofErr w:type="gramEnd"/>
      <w:r w:rsidRPr="004A12C0">
        <w:rPr>
          <w:rFonts w:ascii="Arial" w:hAnsi="Arial" w:cs="Arial"/>
          <w:sz w:val="22"/>
          <w:szCs w:val="22"/>
        </w:rPr>
        <w:t xml:space="preserve"> at the Degraded Voltage </w:t>
      </w:r>
      <w:proofErr w:type="spellStart"/>
      <w:r w:rsidRPr="004A12C0">
        <w:rPr>
          <w:rFonts w:ascii="Arial" w:hAnsi="Arial" w:cs="Arial"/>
          <w:sz w:val="22"/>
          <w:szCs w:val="22"/>
        </w:rPr>
        <w:t>Setpoints</w:t>
      </w:r>
      <w:proofErr w:type="spellEnd"/>
      <w:r w:rsidRPr="004A12C0">
        <w:rPr>
          <w:rFonts w:ascii="Arial" w:hAnsi="Arial" w:cs="Arial"/>
          <w:sz w:val="22"/>
          <w:szCs w:val="22"/>
        </w:rPr>
        <w:t>,</w:t>
      </w:r>
      <w:r w:rsidRPr="004A12C0">
        <w:rPr>
          <w:rFonts w:ascii="Arial" w:hAnsi="Arial" w:cs="Arial"/>
          <w:sz w:val="22"/>
          <w:szCs w:val="22"/>
        </w:rPr>
        <w:sym w:font="WP TypographicSymbols" w:char="0040"/>
      </w:r>
      <w:r w:rsidRPr="004A12C0">
        <w:rPr>
          <w:rFonts w:ascii="Arial" w:hAnsi="Arial" w:cs="Arial"/>
          <w:sz w:val="22"/>
          <w:szCs w:val="22"/>
        </w:rPr>
        <w:t xml:space="preserve"> assumed the input voltage to specific HVAC process instrumentation to be at 95 Vac.  While the vendor information associated with the instrumentation specified a higher voltage for proper operation, the licensee had stated in the assumption for the calculation that the instrumentation would be able to operate because tests on the instrumentation while in service demonstrated that the control circuits would perform their design function at a reduced voltage of 95 Vac.  It was unclear whether the licensee had a program in place for testing replacement instrumentation put in service at this reduced voltage.  Without a test for each instrument placed in service, the licensee would have to use the vendor</w:t>
      </w:r>
      <w:r w:rsidRPr="004A12C0">
        <w:rPr>
          <w:rFonts w:ascii="Arial" w:hAnsi="Arial" w:cs="Arial"/>
          <w:sz w:val="22"/>
          <w:szCs w:val="22"/>
        </w:rPr>
        <w:sym w:font="WP TypographicSymbols" w:char="003D"/>
      </w:r>
      <w:r w:rsidRPr="004A12C0">
        <w:rPr>
          <w:rFonts w:ascii="Arial" w:hAnsi="Arial" w:cs="Arial"/>
          <w:sz w:val="22"/>
          <w:szCs w:val="22"/>
        </w:rPr>
        <w:t>s specification for voltage as it could not guarantee that the replacement instruments would operate at these assumed reduced voltages.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While the licensee was able to determine the operability of the affected instruments through the bounding voltage drop calculation, the licensee</w:t>
      </w:r>
      <w:r w:rsidRPr="004A12C0">
        <w:rPr>
          <w:rFonts w:ascii="Arial" w:hAnsi="Arial" w:cs="Arial"/>
          <w:sz w:val="22"/>
          <w:szCs w:val="22"/>
        </w:rPr>
        <w:sym w:font="WP TypographicSymbols" w:char="003D"/>
      </w:r>
      <w:r w:rsidRPr="004A12C0">
        <w:rPr>
          <w:rFonts w:ascii="Arial" w:hAnsi="Arial" w:cs="Arial"/>
          <w:sz w:val="22"/>
          <w:szCs w:val="22"/>
        </w:rPr>
        <w:t xml:space="preserve">s existing design basis (the assumptions in the degraded voltage calculation) had not been adequately verified or maintained.  The design-basis assumption relied on testing the instruments at 95 </w:t>
      </w:r>
      <w:proofErr w:type="spellStart"/>
      <w:r w:rsidRPr="004A12C0">
        <w:rPr>
          <w:rFonts w:ascii="Arial" w:hAnsi="Arial" w:cs="Arial"/>
          <w:sz w:val="22"/>
          <w:szCs w:val="22"/>
        </w:rPr>
        <w:t>Vac</w:t>
      </w:r>
      <w:proofErr w:type="spellEnd"/>
      <w:r w:rsidRPr="004A12C0">
        <w:rPr>
          <w:rFonts w:ascii="Arial" w:hAnsi="Arial" w:cs="Arial"/>
          <w:sz w:val="22"/>
          <w:szCs w:val="22"/>
        </w:rPr>
        <w:t>; however, the licensee did not test some instruments and replaced others without retesting the specific instrument at the assumed degraded voltage included in the calculation.  Therefore, the licensee had failed to maintain accurate design-basis assumptions that were essential for its design-basis calculation.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C06FB1" w:rsidP="00097987">
      <w:pPr>
        <w:widowControl/>
        <w:tabs>
          <w:tab w:val="left" w:pos="806"/>
        </w:tabs>
        <w:rPr>
          <w:rFonts w:ascii="Arial" w:hAnsi="Arial" w:cs="Arial"/>
          <w:sz w:val="22"/>
          <w:szCs w:val="22"/>
        </w:rPr>
      </w:pPr>
      <w:r>
        <w:rPr>
          <w:rFonts w:ascii="Arial" w:hAnsi="Arial" w:cs="Arial"/>
          <w:sz w:val="22"/>
          <w:szCs w:val="22"/>
        </w:rPr>
        <w:t xml:space="preserve">Complete Task </w:t>
      </w:r>
      <w:r w:rsidR="00FB2A96">
        <w:rPr>
          <w:rFonts w:ascii="Arial" w:hAnsi="Arial" w:cs="Arial"/>
          <w:sz w:val="22"/>
          <w:szCs w:val="22"/>
        </w:rPr>
        <w:t>3.e</w:t>
      </w:r>
      <w:r>
        <w:rPr>
          <w:rFonts w:ascii="Arial" w:hAnsi="Arial" w:cs="Arial"/>
          <w:sz w:val="22"/>
          <w:szCs w:val="22"/>
        </w:rPr>
        <w:t xml:space="preserve"> by r</w:t>
      </w:r>
      <w:r w:rsidRPr="006E1A98">
        <w:rPr>
          <w:rFonts w:ascii="Arial" w:hAnsi="Arial" w:cs="Arial"/>
          <w:sz w:val="22"/>
          <w:szCs w:val="22"/>
        </w:rPr>
        <w:t>eview</w:t>
      </w:r>
      <w:r>
        <w:rPr>
          <w:rFonts w:ascii="Arial" w:hAnsi="Arial" w:cs="Arial"/>
          <w:sz w:val="22"/>
          <w:szCs w:val="22"/>
        </w:rPr>
        <w:t>ing</w:t>
      </w:r>
      <w:r w:rsidR="00BF0400" w:rsidRPr="006E1A98">
        <w:rPr>
          <w:rFonts w:ascii="Arial" w:hAnsi="Arial" w:cs="Arial"/>
          <w:sz w:val="22"/>
          <w:szCs w:val="22"/>
        </w:rPr>
        <w:t xml:space="preserve"> </w:t>
      </w:r>
      <w:r w:rsidR="006E3EB1" w:rsidRPr="004A12C0">
        <w:rPr>
          <w:rFonts w:ascii="Arial" w:hAnsi="Arial" w:cs="Arial"/>
          <w:sz w:val="22"/>
          <w:szCs w:val="22"/>
        </w:rPr>
        <w:t>Inspection Report 0500456/2003-007, ADAMS Accession No. ML032870193.</w:t>
      </w:r>
    </w:p>
    <w:p w:rsidR="006E3EB1" w:rsidRPr="004A12C0" w:rsidRDefault="006E3EB1" w:rsidP="00B50A7A">
      <w:pPr>
        <w:jc w:val="both"/>
        <w:rPr>
          <w:rFonts w:ascii="Arial" w:hAnsi="Arial" w:cs="Arial"/>
          <w:sz w:val="22"/>
          <w:szCs w:val="22"/>
        </w:rPr>
      </w:pPr>
    </w:p>
    <w:p w:rsidR="006E3EB1" w:rsidRPr="004A12C0" w:rsidRDefault="00A70EB5" w:rsidP="00097987">
      <w:pPr>
        <w:jc w:val="center"/>
        <w:rPr>
          <w:rFonts w:ascii="Arial" w:hAnsi="Arial" w:cs="Arial"/>
          <w:b/>
          <w:sz w:val="22"/>
          <w:szCs w:val="22"/>
        </w:rPr>
      </w:pPr>
      <w:r w:rsidRPr="004A12C0">
        <w:rPr>
          <w:rFonts w:ascii="Arial" w:hAnsi="Arial" w:cs="Arial"/>
          <w:sz w:val="22"/>
          <w:szCs w:val="22"/>
        </w:rPr>
        <w:br w:type="page"/>
      </w:r>
      <w:r w:rsidR="006E3EB1" w:rsidRPr="004A12C0">
        <w:rPr>
          <w:rFonts w:ascii="Arial" w:hAnsi="Arial" w:cs="Arial"/>
          <w:b/>
          <w:sz w:val="22"/>
          <w:szCs w:val="22"/>
        </w:rPr>
        <w:lastRenderedPageBreak/>
        <w:t>Scenario D</w:t>
      </w:r>
    </w:p>
    <w:p w:rsidR="006E3EB1" w:rsidRPr="004A12C0"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The licensee did not identify potential common-mode failures that </w:t>
      </w:r>
      <w:proofErr w:type="gramStart"/>
      <w:r w:rsidRPr="004A12C0">
        <w:rPr>
          <w:rFonts w:ascii="Arial" w:hAnsi="Arial" w:cs="Arial"/>
          <w:sz w:val="22"/>
          <w:szCs w:val="22"/>
        </w:rPr>
        <w:t>existed</w:t>
      </w:r>
      <w:proofErr w:type="gramEnd"/>
      <w:r w:rsidRPr="004A12C0">
        <w:rPr>
          <w:rFonts w:ascii="Arial" w:hAnsi="Arial" w:cs="Arial"/>
          <w:sz w:val="22"/>
          <w:szCs w:val="22"/>
        </w:rPr>
        <w:t xml:space="preserve"> involving power supplies to the recirculation line air-operated valve in the auxiliary </w:t>
      </w:r>
      <w:proofErr w:type="spellStart"/>
      <w:r w:rsidRPr="004A12C0">
        <w:rPr>
          <w:rFonts w:ascii="Arial" w:hAnsi="Arial" w:cs="Arial"/>
          <w:sz w:val="22"/>
          <w:szCs w:val="22"/>
        </w:rPr>
        <w:t>feedwater</w:t>
      </w:r>
      <w:proofErr w:type="spellEnd"/>
      <w:r w:rsidRPr="004A12C0">
        <w:rPr>
          <w:rFonts w:ascii="Arial" w:hAnsi="Arial" w:cs="Arial"/>
          <w:sz w:val="22"/>
          <w:szCs w:val="22"/>
        </w:rPr>
        <w:t xml:space="preserve"> system and other system components.  In addition, the licensee</w:t>
      </w:r>
      <w:r w:rsidRPr="004A12C0">
        <w:rPr>
          <w:rFonts w:ascii="Arial" w:hAnsi="Arial" w:cs="Arial"/>
          <w:sz w:val="22"/>
          <w:szCs w:val="22"/>
        </w:rPr>
        <w:sym w:font="WP TypographicSymbols" w:char="003D"/>
      </w:r>
      <w:r w:rsidRPr="004A12C0">
        <w:rPr>
          <w:rFonts w:ascii="Arial" w:hAnsi="Arial" w:cs="Arial"/>
          <w:sz w:val="22"/>
          <w:szCs w:val="22"/>
        </w:rPr>
        <w:t xml:space="preserve">s corrective actions for the potential common-mode failure associated with a loss of instrument air did not prevent the failures from repeating.  Although the licensee upgraded the safety function of the air-operated recirculation valve, this corrective action failed to ensure that successful operation of the recirculation line air-operated valve depended only on safety-related support systems.  After the corrective actions, successful operation of the valve still depended upon </w:t>
      </w:r>
      <w:proofErr w:type="spellStart"/>
      <w:r w:rsidRPr="004A12C0">
        <w:rPr>
          <w:rFonts w:ascii="Arial" w:hAnsi="Arial" w:cs="Arial"/>
          <w:sz w:val="22"/>
          <w:szCs w:val="22"/>
        </w:rPr>
        <w:t>nonsafety</w:t>
      </w:r>
      <w:proofErr w:type="spellEnd"/>
      <w:r w:rsidRPr="004A12C0">
        <w:rPr>
          <w:rFonts w:ascii="Arial" w:hAnsi="Arial" w:cs="Arial"/>
          <w:sz w:val="22"/>
          <w:szCs w:val="22"/>
        </w:rPr>
        <w:t>-related power to an interposing relay.  In addition, the corrective actions did not to discover a single failure mechanism involving a system orifice modification.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C06FB1" w:rsidP="00097987">
      <w:pPr>
        <w:widowControl/>
        <w:tabs>
          <w:tab w:val="left" w:pos="806"/>
        </w:tabs>
        <w:rPr>
          <w:rFonts w:ascii="Arial" w:hAnsi="Arial" w:cs="Arial"/>
          <w:sz w:val="22"/>
          <w:szCs w:val="22"/>
        </w:rPr>
      </w:pPr>
      <w:r>
        <w:rPr>
          <w:rFonts w:ascii="Arial" w:hAnsi="Arial" w:cs="Arial"/>
          <w:sz w:val="22"/>
          <w:szCs w:val="22"/>
        </w:rPr>
        <w:t xml:space="preserve">Complete Task </w:t>
      </w:r>
      <w:r w:rsidR="00FB2A96">
        <w:rPr>
          <w:rFonts w:ascii="Arial" w:hAnsi="Arial" w:cs="Arial"/>
          <w:sz w:val="22"/>
          <w:szCs w:val="22"/>
        </w:rPr>
        <w:t>3.e</w:t>
      </w:r>
      <w:r>
        <w:rPr>
          <w:rFonts w:ascii="Arial" w:hAnsi="Arial" w:cs="Arial"/>
          <w:sz w:val="22"/>
          <w:szCs w:val="22"/>
        </w:rPr>
        <w:t xml:space="preserve"> by r</w:t>
      </w:r>
      <w:r w:rsidRPr="006E1A98">
        <w:rPr>
          <w:rFonts w:ascii="Arial" w:hAnsi="Arial" w:cs="Arial"/>
          <w:sz w:val="22"/>
          <w:szCs w:val="22"/>
        </w:rPr>
        <w:t>eview</w:t>
      </w:r>
      <w:r>
        <w:rPr>
          <w:rFonts w:ascii="Arial" w:hAnsi="Arial" w:cs="Arial"/>
          <w:sz w:val="22"/>
          <w:szCs w:val="22"/>
        </w:rPr>
        <w:t>ing</w:t>
      </w:r>
      <w:r w:rsidR="006E3EB1" w:rsidRPr="004A12C0">
        <w:rPr>
          <w:rFonts w:ascii="Arial" w:hAnsi="Arial" w:cs="Arial"/>
          <w:sz w:val="22"/>
          <w:szCs w:val="22"/>
        </w:rPr>
        <w:t xml:space="preserve"> Inspection Report 0500266/2002-015, ADAMS Accession No. ML030920128.</w:t>
      </w:r>
    </w:p>
    <w:p w:rsidR="006E3EB1" w:rsidRPr="004A12C0" w:rsidRDefault="006E3EB1" w:rsidP="00B50A7A">
      <w:pPr>
        <w:jc w:val="both"/>
        <w:rPr>
          <w:rFonts w:ascii="Arial" w:hAnsi="Arial" w:cs="Arial"/>
          <w:sz w:val="22"/>
          <w:szCs w:val="22"/>
        </w:rPr>
      </w:pPr>
    </w:p>
    <w:p w:rsidR="006E3EB1" w:rsidRPr="004A12C0" w:rsidRDefault="00A70EB5" w:rsidP="00097987">
      <w:pPr>
        <w:jc w:val="center"/>
        <w:rPr>
          <w:rFonts w:ascii="Arial" w:hAnsi="Arial" w:cs="Arial"/>
          <w:b/>
          <w:sz w:val="22"/>
          <w:szCs w:val="22"/>
        </w:rPr>
      </w:pPr>
      <w:r w:rsidRPr="004A12C0">
        <w:rPr>
          <w:rFonts w:ascii="Arial" w:hAnsi="Arial" w:cs="Arial"/>
          <w:sz w:val="22"/>
          <w:szCs w:val="22"/>
        </w:rPr>
        <w:br w:type="page"/>
      </w:r>
      <w:r w:rsidR="006E3EB1" w:rsidRPr="004A12C0">
        <w:rPr>
          <w:rFonts w:ascii="Arial" w:hAnsi="Arial" w:cs="Arial"/>
          <w:b/>
          <w:sz w:val="22"/>
          <w:szCs w:val="22"/>
        </w:rPr>
        <w:lastRenderedPageBreak/>
        <w:t>Scenario E</w:t>
      </w:r>
    </w:p>
    <w:p w:rsidR="006E3EB1" w:rsidRPr="004A12C0"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During an RFO, the licensee tested a charging pump at full-flow conditions as required every 18 months.  Vibration data taken during this test indicated vibration of 0.324 inches per second (</w:t>
      </w:r>
      <w:proofErr w:type="spellStart"/>
      <w:r w:rsidRPr="004A12C0">
        <w:rPr>
          <w:rFonts w:ascii="Arial" w:hAnsi="Arial" w:cs="Arial"/>
          <w:sz w:val="22"/>
          <w:szCs w:val="22"/>
        </w:rPr>
        <w:t>ips</w:t>
      </w:r>
      <w:proofErr w:type="spellEnd"/>
      <w:r w:rsidRPr="004A12C0">
        <w:rPr>
          <w:rFonts w:ascii="Arial" w:hAnsi="Arial" w:cs="Arial"/>
          <w:sz w:val="22"/>
          <w:szCs w:val="22"/>
        </w:rPr>
        <w:t xml:space="preserve">), which exceeded the test procedure alert range of 0.320 </w:t>
      </w:r>
      <w:proofErr w:type="spellStart"/>
      <w:r w:rsidRPr="004A12C0">
        <w:rPr>
          <w:rFonts w:ascii="Arial" w:hAnsi="Arial" w:cs="Arial"/>
          <w:sz w:val="22"/>
          <w:szCs w:val="22"/>
        </w:rPr>
        <w:t>ips</w:t>
      </w:r>
      <w:proofErr w:type="spellEnd"/>
      <w:r w:rsidRPr="004A12C0">
        <w:rPr>
          <w:rFonts w:ascii="Arial" w:hAnsi="Arial" w:cs="Arial"/>
          <w:sz w:val="22"/>
          <w:szCs w:val="22"/>
        </w:rPr>
        <w:t xml:space="preserve">.  The procedure required the surveillance frequency to be increased to every 9 months after exceeding the alert range.  The licensee failed to identify that the test result exceeded the alert range and did not increase the test frequency.  Subsequent vibration testing revealed no further vibration degradation.  The ASME Code acceptance criterion for vibration measurements is 0.325 </w:t>
      </w:r>
      <w:proofErr w:type="spellStart"/>
      <w:r w:rsidRPr="004A12C0">
        <w:rPr>
          <w:rFonts w:ascii="Arial" w:hAnsi="Arial" w:cs="Arial"/>
          <w:sz w:val="22"/>
          <w:szCs w:val="22"/>
        </w:rPr>
        <w:t>ips</w:t>
      </w:r>
      <w:proofErr w:type="spellEnd"/>
      <w:r w:rsidRPr="004A12C0">
        <w:rPr>
          <w:rFonts w:ascii="Arial" w:hAnsi="Arial" w:cs="Arial"/>
          <w:sz w:val="22"/>
          <w:szCs w:val="22"/>
        </w:rPr>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C06FB1" w:rsidP="00097987">
      <w:pPr>
        <w:widowControl/>
        <w:tabs>
          <w:tab w:val="left" w:pos="806"/>
        </w:tabs>
        <w:rPr>
          <w:rFonts w:ascii="Arial" w:hAnsi="Arial" w:cs="Arial"/>
          <w:sz w:val="22"/>
          <w:szCs w:val="22"/>
        </w:rPr>
      </w:pPr>
      <w:r>
        <w:rPr>
          <w:rFonts w:ascii="Arial" w:hAnsi="Arial" w:cs="Arial"/>
          <w:sz w:val="22"/>
          <w:szCs w:val="22"/>
        </w:rPr>
        <w:t xml:space="preserve">Complete Task </w:t>
      </w:r>
      <w:r w:rsidR="00FB2A96">
        <w:rPr>
          <w:rFonts w:ascii="Arial" w:hAnsi="Arial" w:cs="Arial"/>
          <w:sz w:val="22"/>
          <w:szCs w:val="22"/>
        </w:rPr>
        <w:t>3.e</w:t>
      </w:r>
      <w:r>
        <w:rPr>
          <w:rFonts w:ascii="Arial" w:hAnsi="Arial" w:cs="Arial"/>
          <w:sz w:val="22"/>
          <w:szCs w:val="22"/>
        </w:rPr>
        <w:t xml:space="preserve"> by r</w:t>
      </w:r>
      <w:r w:rsidRPr="006E1A98">
        <w:rPr>
          <w:rFonts w:ascii="Arial" w:hAnsi="Arial" w:cs="Arial"/>
          <w:sz w:val="22"/>
          <w:szCs w:val="22"/>
        </w:rPr>
        <w:t>eview</w:t>
      </w:r>
      <w:r>
        <w:rPr>
          <w:rFonts w:ascii="Arial" w:hAnsi="Arial" w:cs="Arial"/>
          <w:sz w:val="22"/>
          <w:szCs w:val="22"/>
        </w:rPr>
        <w:t>ing</w:t>
      </w:r>
      <w:r w:rsidR="00BF0400" w:rsidRPr="006E1A98">
        <w:rPr>
          <w:rFonts w:ascii="Arial" w:hAnsi="Arial" w:cs="Arial"/>
          <w:sz w:val="22"/>
          <w:szCs w:val="22"/>
        </w:rPr>
        <w:t xml:space="preserve"> </w:t>
      </w:r>
      <w:r w:rsidR="006E3EB1" w:rsidRPr="004A12C0">
        <w:rPr>
          <w:rFonts w:ascii="Arial" w:hAnsi="Arial" w:cs="Arial"/>
          <w:sz w:val="22"/>
          <w:szCs w:val="22"/>
        </w:rPr>
        <w:t>Appendix E to IMC 0612.</w:t>
      </w:r>
    </w:p>
    <w:p w:rsidR="006E3EB1" w:rsidRPr="004A12C0" w:rsidRDefault="006E3EB1" w:rsidP="00B50A7A">
      <w:pPr>
        <w:jc w:val="both"/>
        <w:rPr>
          <w:rFonts w:ascii="Arial" w:hAnsi="Arial" w:cs="Arial"/>
          <w:sz w:val="22"/>
          <w:szCs w:val="22"/>
        </w:rPr>
      </w:pPr>
    </w:p>
    <w:p w:rsidR="006E3EB1" w:rsidRPr="004A12C0" w:rsidRDefault="00A70EB5" w:rsidP="00097987">
      <w:pPr>
        <w:jc w:val="center"/>
        <w:rPr>
          <w:rFonts w:ascii="Arial" w:hAnsi="Arial" w:cs="Arial"/>
          <w:b/>
          <w:sz w:val="22"/>
          <w:szCs w:val="22"/>
        </w:rPr>
      </w:pPr>
      <w:r w:rsidRPr="004A12C0">
        <w:rPr>
          <w:rFonts w:ascii="Arial" w:hAnsi="Arial" w:cs="Arial"/>
          <w:sz w:val="22"/>
          <w:szCs w:val="22"/>
        </w:rPr>
        <w:br w:type="page"/>
      </w:r>
      <w:r w:rsidR="006E3EB1" w:rsidRPr="004A12C0">
        <w:rPr>
          <w:rFonts w:ascii="Arial" w:hAnsi="Arial" w:cs="Arial"/>
          <w:b/>
          <w:sz w:val="22"/>
          <w:szCs w:val="22"/>
        </w:rPr>
        <w:lastRenderedPageBreak/>
        <w:t>Scenario F</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The licensee failed to consider one maintenance preventable functional failure (MPFF) of a system component during its demonstration of the effectiveness of preventive maintenance, in accordance with the Maintenance Rule (10 CFR 50.65(a</w:t>
      </w:r>
      <w:proofErr w:type="gramStart"/>
      <w:r w:rsidRPr="004A12C0">
        <w:rPr>
          <w:rFonts w:ascii="Arial" w:hAnsi="Arial" w:cs="Arial"/>
          <w:sz w:val="22"/>
          <w:szCs w:val="22"/>
        </w:rPr>
        <w:t>)(</w:t>
      </w:r>
      <w:proofErr w:type="gramEnd"/>
      <w:r w:rsidRPr="004A12C0">
        <w:rPr>
          <w:rFonts w:ascii="Arial" w:hAnsi="Arial" w:cs="Arial"/>
          <w:sz w:val="22"/>
          <w:szCs w:val="22"/>
        </w:rPr>
        <w:t>2)).  The Maintenance Rule requires, in part, that monitoring as specified in 10 CFR 50.65(a)(1) is not required if the licensee can demonstrate that it is effectively controlling the performance or condition of a structure, system, or component (SSC) through appropriate preventive maintenance, such that the item remains capable of performing its intended function.  When the additional MPFF was considered, the conclusion from the demonstration remained valid.</w:t>
      </w:r>
    </w:p>
    <w:p w:rsidR="006E3EB1" w:rsidRPr="004A12C0" w:rsidRDefault="00B50A7A" w:rsidP="00097987">
      <w:pPr>
        <w:widowControl/>
        <w:tabs>
          <w:tab w:val="left" w:pos="605"/>
          <w:tab w:val="left" w:pos="1210"/>
          <w:tab w:val="left" w:pos="1815"/>
        </w:tabs>
        <w:rPr>
          <w:rFonts w:ascii="Arial" w:hAnsi="Arial" w:cs="Arial"/>
          <w:sz w:val="22"/>
          <w:szCs w:val="22"/>
        </w:rPr>
      </w:pP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p>
    <w:p w:rsidR="006E3EB1" w:rsidRPr="004A12C0" w:rsidRDefault="00C06FB1" w:rsidP="00097987">
      <w:pPr>
        <w:widowControl/>
        <w:tabs>
          <w:tab w:val="left" w:pos="806"/>
        </w:tabs>
        <w:rPr>
          <w:rFonts w:ascii="Arial" w:hAnsi="Arial" w:cs="Arial"/>
          <w:sz w:val="22"/>
          <w:szCs w:val="22"/>
        </w:rPr>
      </w:pPr>
      <w:r>
        <w:rPr>
          <w:rFonts w:ascii="Arial" w:hAnsi="Arial" w:cs="Arial"/>
          <w:sz w:val="22"/>
          <w:szCs w:val="22"/>
        </w:rPr>
        <w:t xml:space="preserve">Complete Task </w:t>
      </w:r>
      <w:r w:rsidR="00FB2A96">
        <w:rPr>
          <w:rFonts w:ascii="Arial" w:hAnsi="Arial" w:cs="Arial"/>
          <w:sz w:val="22"/>
          <w:szCs w:val="22"/>
        </w:rPr>
        <w:t>3.e</w:t>
      </w:r>
      <w:r>
        <w:rPr>
          <w:rFonts w:ascii="Arial" w:hAnsi="Arial" w:cs="Arial"/>
          <w:sz w:val="22"/>
          <w:szCs w:val="22"/>
        </w:rPr>
        <w:t xml:space="preserve"> by r</w:t>
      </w:r>
      <w:r w:rsidRPr="006E1A98">
        <w:rPr>
          <w:rFonts w:ascii="Arial" w:hAnsi="Arial" w:cs="Arial"/>
          <w:sz w:val="22"/>
          <w:szCs w:val="22"/>
        </w:rPr>
        <w:t>eview</w:t>
      </w:r>
      <w:r>
        <w:rPr>
          <w:rFonts w:ascii="Arial" w:hAnsi="Arial" w:cs="Arial"/>
          <w:sz w:val="22"/>
          <w:szCs w:val="22"/>
        </w:rPr>
        <w:t>ing</w:t>
      </w:r>
      <w:r w:rsidR="00BF0400" w:rsidRPr="006E1A98">
        <w:rPr>
          <w:rFonts w:ascii="Arial" w:hAnsi="Arial" w:cs="Arial"/>
          <w:sz w:val="22"/>
          <w:szCs w:val="22"/>
        </w:rPr>
        <w:t xml:space="preserve"> </w:t>
      </w:r>
      <w:r w:rsidR="006E3EB1" w:rsidRPr="004A12C0">
        <w:rPr>
          <w:rFonts w:ascii="Arial" w:hAnsi="Arial" w:cs="Arial"/>
          <w:sz w:val="22"/>
          <w:szCs w:val="22"/>
        </w:rPr>
        <w:t>Appendix E to IMC 0612.</w:t>
      </w:r>
    </w:p>
    <w:p w:rsidR="009C5611" w:rsidRPr="004A12C0" w:rsidRDefault="009C5611" w:rsidP="009C5611">
      <w:pPr>
        <w:ind w:left="806"/>
        <w:jc w:val="both"/>
        <w:rPr>
          <w:rFonts w:ascii="Arial" w:hAnsi="Arial" w:cs="Arial"/>
          <w:sz w:val="22"/>
          <w:szCs w:val="22"/>
        </w:rPr>
      </w:pPr>
    </w:p>
    <w:p w:rsidR="006E3EB1" w:rsidRPr="004A12C0" w:rsidRDefault="006E3EB1" w:rsidP="00B50A7A">
      <w:pPr>
        <w:jc w:val="both"/>
        <w:rPr>
          <w:rFonts w:ascii="Arial" w:hAnsi="Arial" w:cs="Arial"/>
          <w:sz w:val="22"/>
          <w:szCs w:val="22"/>
        </w:rPr>
      </w:pPr>
    </w:p>
    <w:p w:rsidR="00034ED2" w:rsidRPr="004A12C0" w:rsidRDefault="00034ED2" w:rsidP="009C5611">
      <w:pPr>
        <w:widowControl/>
        <w:tabs>
          <w:tab w:val="left" w:pos="806"/>
        </w:tabs>
        <w:ind w:left="2070"/>
        <w:rPr>
          <w:rFonts w:ascii="Arial" w:hAnsi="Arial" w:cs="Arial"/>
          <w:sz w:val="22"/>
          <w:szCs w:val="22"/>
        </w:rPr>
      </w:pPr>
      <w:r w:rsidRPr="004A12C0">
        <w:rPr>
          <w:rFonts w:ascii="Arial" w:hAnsi="Arial" w:cs="Arial"/>
          <w:sz w:val="22"/>
          <w:szCs w:val="22"/>
        </w:rPr>
        <w:br w:type="page"/>
      </w:r>
      <w:r w:rsidRPr="004A12C0">
        <w:rPr>
          <w:rFonts w:ascii="Arial" w:hAnsi="Arial" w:cs="Arial"/>
          <w:b/>
          <w:bCs/>
          <w:sz w:val="22"/>
          <w:szCs w:val="22"/>
        </w:rPr>
        <w:lastRenderedPageBreak/>
        <w:t>Engineering Inspector Individual Study Activity</w:t>
      </w:r>
    </w:p>
    <w:p w:rsidR="00034ED2" w:rsidRPr="004A12C0"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b/>
          <w:sz w:val="22"/>
          <w:szCs w:val="22"/>
        </w:rPr>
        <w:t>TOPIC:</w:t>
      </w:r>
      <w:r w:rsidRPr="004A12C0">
        <w:rPr>
          <w:rFonts w:ascii="Arial" w:hAnsi="Arial" w:cs="Arial"/>
          <w:sz w:val="22"/>
          <w:szCs w:val="22"/>
        </w:rPr>
        <w:tab/>
      </w:r>
      <w:r w:rsidRPr="004A12C0">
        <w:rPr>
          <w:rFonts w:ascii="Arial" w:hAnsi="Arial" w:cs="Arial"/>
          <w:sz w:val="22"/>
          <w:szCs w:val="22"/>
        </w:rPr>
        <w:tab/>
      </w:r>
      <w:r w:rsidR="00273A00">
        <w:rPr>
          <w:rFonts w:ascii="Arial" w:hAnsi="Arial" w:cs="Arial"/>
          <w:sz w:val="22"/>
          <w:szCs w:val="22"/>
        </w:rPr>
        <w:tab/>
      </w:r>
      <w:r w:rsidRPr="004A12C0">
        <w:rPr>
          <w:rFonts w:ascii="Arial" w:hAnsi="Arial" w:cs="Arial"/>
          <w:sz w:val="22"/>
          <w:szCs w:val="22"/>
        </w:rPr>
        <w:t>(ISA-ENG-6) Maintenance Rule</w:t>
      </w:r>
      <w:r w:rsidR="00D72B28" w:rsidRPr="004A12C0">
        <w:rPr>
          <w:rFonts w:ascii="Arial" w:hAnsi="Arial" w:cs="Arial"/>
          <w:sz w:val="22"/>
          <w:szCs w:val="22"/>
        </w:rPr>
        <w:fldChar w:fldCharType="begin"/>
      </w:r>
      <w:proofErr w:type="spellStart"/>
      <w:proofErr w:type="gramStart"/>
      <w:r w:rsidRPr="004A12C0">
        <w:rPr>
          <w:rFonts w:ascii="Arial" w:hAnsi="Arial" w:cs="Arial"/>
          <w:sz w:val="22"/>
          <w:szCs w:val="22"/>
        </w:rPr>
        <w:instrText>tc</w:instrText>
      </w:r>
      <w:proofErr w:type="spellEnd"/>
      <w:proofErr w:type="gramEnd"/>
      <w:r w:rsidRPr="004A12C0">
        <w:rPr>
          <w:rFonts w:ascii="Arial" w:hAnsi="Arial" w:cs="Arial"/>
          <w:sz w:val="22"/>
          <w:szCs w:val="22"/>
        </w:rPr>
        <w:instrText xml:space="preserve"> \l2 "</w:instrText>
      </w:r>
      <w:bookmarkStart w:id="50" w:name="_Toc327256572"/>
      <w:bookmarkStart w:id="51" w:name="_Toc233619378"/>
      <w:r w:rsidRPr="004A12C0">
        <w:rPr>
          <w:rFonts w:ascii="Arial" w:hAnsi="Arial" w:cs="Arial"/>
          <w:sz w:val="22"/>
          <w:szCs w:val="22"/>
        </w:rPr>
        <w:instrText>(ISA-ENG-6) Maintenance Rule</w:instrText>
      </w:r>
      <w:bookmarkEnd w:id="50"/>
      <w:r w:rsidRPr="004A12C0">
        <w:rPr>
          <w:rFonts w:ascii="Arial" w:hAnsi="Arial" w:cs="Arial"/>
          <w:sz w:val="22"/>
          <w:szCs w:val="22"/>
        </w:rPr>
        <w:instrText xml:space="preserve"> </w:instrText>
      </w:r>
      <w:bookmarkEnd w:id="51"/>
      <w:r w:rsidR="00D72B28" w:rsidRPr="004A12C0">
        <w:rPr>
          <w:rFonts w:ascii="Arial" w:hAnsi="Arial" w:cs="Arial"/>
          <w:sz w:val="22"/>
          <w:szCs w:val="22"/>
        </w:rPr>
        <w:fldChar w:fldCharType="end"/>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4A12C0">
        <w:rPr>
          <w:rFonts w:ascii="Arial" w:hAnsi="Arial" w:cs="Arial"/>
          <w:b/>
          <w:sz w:val="22"/>
          <w:szCs w:val="22"/>
        </w:rPr>
        <w:t>PURPOSE:</w:t>
      </w:r>
      <w:r w:rsidRPr="004A12C0">
        <w:rPr>
          <w:rFonts w:ascii="Arial" w:hAnsi="Arial" w:cs="Arial"/>
          <w:sz w:val="22"/>
          <w:szCs w:val="22"/>
        </w:rPr>
        <w:tab/>
      </w:r>
      <w:r w:rsidRPr="004A12C0">
        <w:rPr>
          <w:rFonts w:ascii="Arial" w:hAnsi="Arial" w:cs="Arial"/>
          <w:sz w:val="22"/>
          <w:szCs w:val="22"/>
        </w:rPr>
        <w:tab/>
        <w:t xml:space="preserve">The NRC requires that licensees operate their facilities in compliance with 10 CFR 50.65, </w:t>
      </w:r>
      <w:r w:rsidRPr="004A12C0">
        <w:rPr>
          <w:rFonts w:ascii="Arial" w:hAnsi="Arial" w:cs="Arial"/>
          <w:sz w:val="22"/>
          <w:szCs w:val="22"/>
        </w:rPr>
        <w:sym w:font="WP TypographicSymbols" w:char="0041"/>
      </w:r>
      <w:r w:rsidRPr="004A12C0">
        <w:rPr>
          <w:rFonts w:ascii="Arial" w:hAnsi="Arial" w:cs="Arial"/>
          <w:sz w:val="22"/>
          <w:szCs w:val="22"/>
        </w:rPr>
        <w:t>Requirements for Monitoring the Effectiveness of Maintenance at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(i.e., the Maintenance Rule).  This activity will provide you with a working knowledge of the maintenance rule, including background, history, and industry implementation of the requirements; and you will become familiar with the key maintenance rule guidance documents.</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 xml:space="preserve">COMPETENCY </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rPr>
          <w:rFonts w:ascii="Arial" w:hAnsi="Arial" w:cs="Arial"/>
          <w:sz w:val="22"/>
          <w:szCs w:val="22"/>
        </w:rPr>
      </w:pPr>
      <w:r w:rsidRPr="004A12C0">
        <w:rPr>
          <w:rFonts w:ascii="Arial" w:hAnsi="Arial" w:cs="Arial"/>
          <w:b/>
          <w:bCs/>
          <w:sz w:val="22"/>
          <w:szCs w:val="22"/>
        </w:rPr>
        <w:t>AREA:</w:t>
      </w:r>
      <w:r w:rsidRPr="004A12C0">
        <w:rPr>
          <w:rFonts w:ascii="Arial" w:hAnsi="Arial" w:cs="Arial"/>
          <w:b/>
          <w:bCs/>
          <w:sz w:val="22"/>
          <w:szCs w:val="22"/>
        </w:rPr>
        <w:tab/>
      </w:r>
      <w:r w:rsidRPr="004A12C0">
        <w:rPr>
          <w:rFonts w:ascii="Arial" w:hAnsi="Arial" w:cs="Arial"/>
          <w:b/>
          <w:bCs/>
          <w:sz w:val="22"/>
          <w:szCs w:val="22"/>
        </w:rPr>
        <w:tab/>
      </w:r>
      <w:r w:rsidRPr="004A12C0">
        <w:rPr>
          <w:rFonts w:ascii="Arial" w:hAnsi="Arial" w:cs="Arial"/>
          <w:sz w:val="22"/>
          <w:szCs w:val="22"/>
        </w:rPr>
        <w:tab/>
        <w:t>INSPECTION</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LEVEL OF</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4A12C0">
        <w:rPr>
          <w:rFonts w:ascii="Arial" w:hAnsi="Arial" w:cs="Arial"/>
          <w:b/>
          <w:bCs/>
          <w:sz w:val="22"/>
          <w:szCs w:val="22"/>
        </w:rPr>
        <w:t>EFFORT:</w:t>
      </w:r>
      <w:r w:rsidRPr="004A12C0">
        <w:rPr>
          <w:rFonts w:ascii="Arial" w:hAnsi="Arial" w:cs="Arial"/>
          <w:b/>
          <w:bCs/>
          <w:sz w:val="22"/>
          <w:szCs w:val="22"/>
        </w:rPr>
        <w:tab/>
      </w:r>
      <w:r w:rsidRPr="004A12C0">
        <w:rPr>
          <w:rFonts w:ascii="Arial" w:hAnsi="Arial" w:cs="Arial"/>
          <w:sz w:val="22"/>
          <w:szCs w:val="22"/>
        </w:rPr>
        <w:tab/>
        <w:t>10 hours</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sz w:val="22"/>
          <w:szCs w:val="22"/>
        </w:rPr>
        <w:t>REFERENCE</w:t>
      </w:r>
      <w:r w:rsidR="0044444D" w:rsidRPr="004A12C0">
        <w:rPr>
          <w:rFonts w:ascii="Arial" w:hAnsi="Arial" w:cs="Arial"/>
          <w:b/>
          <w:sz w:val="22"/>
          <w:szCs w:val="22"/>
        </w:rPr>
        <w:t>S</w:t>
      </w:r>
      <w:r w:rsidRPr="004A12C0">
        <w:rPr>
          <w:rFonts w:ascii="Arial" w:hAnsi="Arial" w:cs="Arial"/>
          <w:b/>
          <w:sz w:val="22"/>
          <w:szCs w:val="22"/>
        </w:rPr>
        <w:t>:</w:t>
      </w:r>
      <w:r w:rsidRPr="004A12C0">
        <w:rPr>
          <w:rFonts w:ascii="Arial" w:hAnsi="Arial" w:cs="Arial"/>
          <w:sz w:val="22"/>
          <w:szCs w:val="22"/>
        </w:rPr>
        <w:tab/>
        <w:t>1.</w:t>
      </w:r>
      <w:r w:rsidRPr="004A12C0">
        <w:rPr>
          <w:rFonts w:ascii="Arial" w:hAnsi="Arial" w:cs="Arial"/>
          <w:sz w:val="22"/>
          <w:szCs w:val="22"/>
        </w:rPr>
        <w:tab/>
        <w:t>10 CFR 50.65</w:t>
      </w:r>
    </w:p>
    <w:p w:rsidR="00AC5484" w:rsidRPr="004A12C0" w:rsidRDefault="00AC548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AC5484" w:rsidRPr="004A12C0" w:rsidRDefault="00AC548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4A12C0">
        <w:rPr>
          <w:rFonts w:ascii="Arial" w:hAnsi="Arial" w:cs="Arial"/>
          <w:sz w:val="22"/>
          <w:szCs w:val="22"/>
        </w:rPr>
        <w:t>2.</w:t>
      </w:r>
      <w:r w:rsidRPr="004A12C0">
        <w:rPr>
          <w:rFonts w:ascii="Arial" w:hAnsi="Arial" w:cs="Arial"/>
          <w:sz w:val="22"/>
          <w:szCs w:val="22"/>
        </w:rPr>
        <w:tab/>
        <w:t>Regulatory Guide 1.160, “Monitoring the Effectiveness of Maintenance at Nuclear Power Plants”</w:t>
      </w:r>
    </w:p>
    <w:p w:rsidR="00034ED2" w:rsidRPr="004A12C0" w:rsidRDefault="00034ED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030"/>
        <w:rPr>
          <w:rFonts w:ascii="Arial" w:hAnsi="Arial" w:cs="Arial"/>
          <w:sz w:val="22"/>
          <w:szCs w:val="22"/>
        </w:rPr>
      </w:pPr>
    </w:p>
    <w:p w:rsidR="00034ED2" w:rsidRPr="004A12C0" w:rsidRDefault="00034ED2" w:rsidP="00097987">
      <w:pPr>
        <w:numPr>
          <w:ilvl w:val="0"/>
          <w:numId w:val="4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Regulatory Guide 1.</w:t>
      </w:r>
      <w:r w:rsidR="00C11226" w:rsidRPr="004A12C0">
        <w:rPr>
          <w:rFonts w:ascii="Arial" w:hAnsi="Arial" w:cs="Arial"/>
          <w:sz w:val="22"/>
          <w:szCs w:val="22"/>
        </w:rPr>
        <w:t>182, “Assessing and Managing Risk Before Maintenance Activities at Nuclear Power Plants</w:t>
      </w:r>
      <w:r w:rsidRPr="004A12C0">
        <w:rPr>
          <w:rFonts w:ascii="Arial" w:hAnsi="Arial" w:cs="Arial"/>
          <w:sz w:val="22"/>
          <w:szCs w:val="22"/>
        </w:rPr>
        <w:t>”</w:t>
      </w:r>
    </w:p>
    <w:p w:rsidR="00ED1310" w:rsidRPr="004A12C0" w:rsidRDefault="00ED1310"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ED1310" w:rsidRPr="004A12C0" w:rsidRDefault="00ED1310" w:rsidP="00097987">
      <w:pPr>
        <w:numPr>
          <w:ilvl w:val="0"/>
          <w:numId w:val="4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NUMARC 93-01, Revision </w:t>
      </w:r>
      <w:r w:rsidR="00C11226" w:rsidRPr="004A12C0">
        <w:rPr>
          <w:rFonts w:ascii="Arial" w:hAnsi="Arial" w:cs="Arial"/>
          <w:sz w:val="22"/>
          <w:szCs w:val="22"/>
        </w:rPr>
        <w:t>3</w:t>
      </w:r>
      <w:r w:rsidRPr="004A12C0">
        <w:rPr>
          <w:rFonts w:ascii="Arial" w:hAnsi="Arial" w:cs="Arial"/>
          <w:sz w:val="22"/>
          <w:szCs w:val="22"/>
        </w:rPr>
        <w:t xml:space="preserve">, </w:t>
      </w:r>
      <w:r w:rsidRPr="004A12C0">
        <w:rPr>
          <w:rFonts w:ascii="Arial" w:hAnsi="Arial" w:cs="Arial"/>
          <w:sz w:val="22"/>
          <w:szCs w:val="22"/>
        </w:rPr>
        <w:sym w:font="WP TypographicSymbols" w:char="0041"/>
      </w:r>
      <w:r w:rsidRPr="004A12C0">
        <w:rPr>
          <w:rFonts w:ascii="Arial" w:hAnsi="Arial" w:cs="Arial"/>
          <w:sz w:val="22"/>
          <w:szCs w:val="22"/>
        </w:rPr>
        <w:t>Industry Guideline for Monitoring the Effectiveness of Maintenance at Nuclear Power Plants,</w:t>
      </w:r>
      <w:r w:rsidRPr="004A12C0">
        <w:rPr>
          <w:rFonts w:ascii="Arial" w:hAnsi="Arial" w:cs="Arial"/>
          <w:sz w:val="22"/>
          <w:szCs w:val="22"/>
        </w:rPr>
        <w:sym w:font="WP TypographicSymbols" w:char="0040"/>
      </w:r>
      <w:r w:rsidRPr="004A12C0">
        <w:rPr>
          <w:rFonts w:ascii="Arial" w:hAnsi="Arial" w:cs="Arial"/>
          <w:sz w:val="22"/>
          <w:szCs w:val="22"/>
        </w:rPr>
        <w:t xml:space="preserve"> issued </w:t>
      </w:r>
      <w:r w:rsidR="00C11226" w:rsidRPr="004A12C0">
        <w:rPr>
          <w:rFonts w:ascii="Arial" w:hAnsi="Arial" w:cs="Arial"/>
          <w:sz w:val="22"/>
          <w:szCs w:val="22"/>
        </w:rPr>
        <w:t>July 2000</w:t>
      </w:r>
      <w:r w:rsidRPr="004A12C0">
        <w:rPr>
          <w:rFonts w:ascii="Arial" w:hAnsi="Arial" w:cs="Arial"/>
          <w:sz w:val="22"/>
          <w:szCs w:val="22"/>
        </w:rPr>
        <w:t xml:space="preserve"> by the Nuclear Energy Institute</w:t>
      </w:r>
    </w:p>
    <w:p w:rsidR="0044444D" w:rsidRPr="004A12C0" w:rsidRDefault="0044444D"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44444D" w:rsidRPr="004A12C0" w:rsidRDefault="0044444D" w:rsidP="00097987">
      <w:pPr>
        <w:pStyle w:val="ListParagraph"/>
        <w:numPr>
          <w:ilvl w:val="0"/>
          <w:numId w:val="48"/>
        </w:numPr>
        <w:rPr>
          <w:rFonts w:ascii="Arial" w:hAnsi="Arial" w:cs="Arial"/>
          <w:sz w:val="22"/>
          <w:szCs w:val="22"/>
        </w:rPr>
      </w:pPr>
      <w:r w:rsidRPr="004A12C0">
        <w:rPr>
          <w:rFonts w:ascii="Arial" w:hAnsi="Arial" w:cs="Arial"/>
          <w:sz w:val="22"/>
          <w:szCs w:val="22"/>
        </w:rPr>
        <w:t>IMC 609</w:t>
      </w:r>
      <w:r w:rsidR="00ED1310" w:rsidRPr="004A12C0">
        <w:rPr>
          <w:rFonts w:ascii="Arial" w:hAnsi="Arial" w:cs="Arial"/>
          <w:sz w:val="22"/>
          <w:szCs w:val="22"/>
        </w:rPr>
        <w:t>,</w:t>
      </w:r>
      <w:r w:rsidRPr="004A12C0">
        <w:rPr>
          <w:rFonts w:ascii="Arial" w:hAnsi="Arial" w:cs="Arial"/>
          <w:sz w:val="22"/>
          <w:szCs w:val="22"/>
        </w:rPr>
        <w:t xml:space="preserve"> App</w:t>
      </w:r>
      <w:r w:rsidR="00ED1310" w:rsidRPr="004A12C0">
        <w:rPr>
          <w:rFonts w:ascii="Arial" w:hAnsi="Arial" w:cs="Arial"/>
          <w:sz w:val="22"/>
          <w:szCs w:val="22"/>
        </w:rPr>
        <w:t>endix</w:t>
      </w:r>
      <w:r w:rsidRPr="004A12C0">
        <w:rPr>
          <w:rFonts w:ascii="Arial" w:hAnsi="Arial" w:cs="Arial"/>
          <w:sz w:val="22"/>
          <w:szCs w:val="22"/>
        </w:rPr>
        <w:t xml:space="preserve"> K, “Maintenance Risk Assessment and Risk Management Significance Determination Process”</w:t>
      </w:r>
    </w:p>
    <w:p w:rsidR="0044444D" w:rsidRPr="004A12C0" w:rsidRDefault="0044444D" w:rsidP="00097987">
      <w:pPr>
        <w:pStyle w:val="ListParagraph"/>
        <w:ind w:left="2707"/>
        <w:rPr>
          <w:rFonts w:ascii="Arial" w:hAnsi="Arial" w:cs="Arial"/>
          <w:sz w:val="22"/>
          <w:szCs w:val="22"/>
        </w:rPr>
      </w:pPr>
    </w:p>
    <w:p w:rsidR="0044444D" w:rsidRPr="004A12C0" w:rsidRDefault="0044444D" w:rsidP="00097987">
      <w:pPr>
        <w:pStyle w:val="ListParagraph"/>
        <w:numPr>
          <w:ilvl w:val="0"/>
          <w:numId w:val="48"/>
        </w:numPr>
        <w:rPr>
          <w:rFonts w:ascii="Arial" w:hAnsi="Arial" w:cs="Arial"/>
          <w:sz w:val="22"/>
          <w:szCs w:val="22"/>
        </w:rPr>
      </w:pPr>
      <w:r w:rsidRPr="004A12C0">
        <w:rPr>
          <w:rFonts w:ascii="Arial" w:hAnsi="Arial" w:cs="Arial"/>
          <w:sz w:val="22"/>
          <w:szCs w:val="22"/>
        </w:rPr>
        <w:t>IP 71111.12, “Maintenance Effectiveness”</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EVALUATION</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4A12C0">
        <w:rPr>
          <w:rFonts w:ascii="Arial" w:hAnsi="Arial" w:cs="Arial"/>
          <w:b/>
          <w:bCs/>
          <w:sz w:val="22"/>
          <w:szCs w:val="22"/>
        </w:rPr>
        <w:t>CRITERIA:</w:t>
      </w:r>
      <w:r w:rsidRPr="004A12C0">
        <w:rPr>
          <w:rFonts w:ascii="Arial" w:hAnsi="Arial" w:cs="Arial"/>
          <w:b/>
          <w:bCs/>
          <w:sz w:val="22"/>
          <w:szCs w:val="22"/>
        </w:rPr>
        <w:tab/>
      </w:r>
      <w:r w:rsidRPr="004A12C0">
        <w:rPr>
          <w:rFonts w:ascii="Arial" w:hAnsi="Arial" w:cs="Arial"/>
          <w:b/>
          <w:bCs/>
          <w:sz w:val="22"/>
          <w:szCs w:val="22"/>
        </w:rPr>
        <w:tab/>
      </w:r>
      <w:r w:rsidRPr="004A12C0">
        <w:rPr>
          <w:rFonts w:ascii="Arial" w:hAnsi="Arial" w:cs="Arial"/>
          <w:sz w:val="22"/>
          <w:szCs w:val="22"/>
        </w:rPr>
        <w:t>At the completion of this activity, you should be able to do the following:</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4A12C0" w:rsidRDefault="00034ED2" w:rsidP="00097987">
      <w:pPr>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the different categories of SSCs which may be in the scope of the maintenance rule.</w:t>
      </w:r>
    </w:p>
    <w:p w:rsidR="00034ED2" w:rsidRPr="004A12C0" w:rsidRDefault="00034ED2" w:rsidP="00097987">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034ED2" w:rsidRPr="004A12C0" w:rsidRDefault="00034ED2" w:rsidP="00097987">
      <w:pPr>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the different methods by which licensees may monitor the performance or condition of in scope SSCs.</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4A12C0" w:rsidRDefault="00034ED2" w:rsidP="00097987">
      <w:pPr>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what actions are required if the requirements of the various aspects of the maintenance rule are not met.</w:t>
      </w:r>
    </w:p>
    <w:p w:rsidR="00467EFD" w:rsidRPr="004A12C0" w:rsidRDefault="00467EFD" w:rsidP="00097987">
      <w:pPr>
        <w:widowControl/>
        <w:autoSpaceDE/>
        <w:autoSpaceDN/>
        <w:adjustRightInd/>
        <w:rPr>
          <w:rFonts w:ascii="Arial" w:hAnsi="Arial" w:cs="Arial"/>
          <w:sz w:val="22"/>
          <w:szCs w:val="22"/>
        </w:rPr>
      </w:pPr>
    </w:p>
    <w:p w:rsidR="00034ED2" w:rsidRPr="004A12C0" w:rsidRDefault="00034ED2" w:rsidP="00097987">
      <w:pPr>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Describe the typical activities that licensees perform before taking equipment out of service for maintenance.</w:t>
      </w:r>
    </w:p>
    <w:p w:rsidR="00034ED2" w:rsidRPr="004A12C0"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sz w:val="22"/>
          <w:szCs w:val="22"/>
        </w:rPr>
        <w:lastRenderedPageBreak/>
        <w:t>TASKS:</w:t>
      </w:r>
      <w:r w:rsidRPr="004A12C0">
        <w:rPr>
          <w:rFonts w:ascii="Arial" w:hAnsi="Arial" w:cs="Arial"/>
          <w:sz w:val="22"/>
          <w:szCs w:val="22"/>
        </w:rPr>
        <w:tab/>
      </w:r>
      <w:r w:rsidRPr="004A12C0">
        <w:rPr>
          <w:rFonts w:ascii="Arial" w:hAnsi="Arial" w:cs="Arial"/>
          <w:sz w:val="22"/>
          <w:szCs w:val="22"/>
        </w:rPr>
        <w:tab/>
        <w:t>1.</w:t>
      </w:r>
      <w:r w:rsidRPr="004A12C0">
        <w:rPr>
          <w:rFonts w:ascii="Arial" w:hAnsi="Arial" w:cs="Arial"/>
          <w:sz w:val="22"/>
          <w:szCs w:val="22"/>
        </w:rPr>
        <w:tab/>
        <w:t xml:space="preserve">Complete Maintenance Rule Training (available in </w:t>
      </w:r>
      <w:proofErr w:type="spellStart"/>
      <w:r w:rsidRPr="004A12C0">
        <w:rPr>
          <w:rFonts w:ascii="Arial" w:hAnsi="Arial" w:cs="Arial"/>
          <w:sz w:val="22"/>
          <w:szCs w:val="22"/>
        </w:rPr>
        <w:t>iLearn</w:t>
      </w:r>
      <w:proofErr w:type="spellEnd"/>
      <w:r w:rsidRPr="004A12C0">
        <w:rPr>
          <w:rFonts w:ascii="Arial" w:hAnsi="Arial" w:cs="Arial"/>
          <w:sz w:val="22"/>
          <w:szCs w:val="22"/>
        </w:rPr>
        <w:t>).  Discuss the results of the knowledge checks with your supervisor or a</w:t>
      </w:r>
      <w:r w:rsidR="00F629BD" w:rsidRPr="004A12C0">
        <w:rPr>
          <w:rFonts w:ascii="Arial" w:hAnsi="Arial" w:cs="Arial"/>
          <w:sz w:val="22"/>
          <w:szCs w:val="22"/>
        </w:rPr>
        <w:t xml:space="preserve"> senior</w:t>
      </w:r>
      <w:r w:rsidRPr="004A12C0">
        <w:rPr>
          <w:rFonts w:ascii="Arial" w:hAnsi="Arial" w:cs="Arial"/>
          <w:sz w:val="22"/>
          <w:szCs w:val="22"/>
        </w:rPr>
        <w:t xml:space="preserve"> inspector.   </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4A12C0" w:rsidRDefault="00034ED2" w:rsidP="00097987">
      <w:pPr>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Meet with your supervisor or a qualified engineering or operations inspector to discuss any questions that you may have as a result of this activity and demonstrate that you can meet the evaluation criteria listed above. </w:t>
      </w:r>
    </w:p>
    <w:p w:rsidR="00034ED2" w:rsidRPr="004A12C0" w:rsidRDefault="00034ED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4A12C0" w:rsidRDefault="00034ED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0"/>
        <w:rPr>
          <w:rFonts w:ascii="Arial" w:hAnsi="Arial" w:cs="Arial"/>
          <w:sz w:val="22"/>
          <w:szCs w:val="22"/>
        </w:rPr>
      </w:pPr>
      <w:r w:rsidRPr="004A12C0">
        <w:rPr>
          <w:rFonts w:ascii="Arial" w:hAnsi="Arial" w:cs="Arial"/>
          <w:b/>
          <w:sz w:val="22"/>
          <w:szCs w:val="22"/>
        </w:rPr>
        <w:t>DOCUMENTATION:</w:t>
      </w:r>
      <w:r w:rsidRPr="004A12C0">
        <w:rPr>
          <w:rFonts w:ascii="Arial" w:hAnsi="Arial" w:cs="Arial"/>
          <w:sz w:val="22"/>
          <w:szCs w:val="22"/>
        </w:rPr>
        <w:tab/>
      </w:r>
      <w:r w:rsidR="00273A00">
        <w:rPr>
          <w:rFonts w:ascii="Arial" w:hAnsi="Arial" w:cs="Arial"/>
          <w:sz w:val="22"/>
          <w:szCs w:val="22"/>
        </w:rPr>
        <w:tab/>
      </w:r>
      <w:r w:rsidRPr="004A12C0">
        <w:rPr>
          <w:rFonts w:ascii="Arial" w:hAnsi="Arial" w:cs="Arial"/>
          <w:sz w:val="22"/>
          <w:szCs w:val="22"/>
        </w:rPr>
        <w:t>Engineering Proficiency-Level Qualification Signature Card Item ISA-ENG-6</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E3EB1" w:rsidRPr="004A12C0" w:rsidSect="00097987">
          <w:pgSz w:w="12240" w:h="15840" w:code="1"/>
          <w:pgMar w:top="1440" w:right="1440" w:bottom="1440" w:left="1440" w:header="1440" w:footer="1440" w:gutter="0"/>
          <w:cols w:space="720"/>
          <w:noEndnote/>
          <w:docGrid w:linePitch="326"/>
        </w:sectPr>
      </w:pPr>
    </w:p>
    <w:p w:rsidR="006E3EB1" w:rsidRPr="004A12C0"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624F6">
        <w:rPr>
          <w:rFonts w:ascii="Arial" w:hAnsi="Arial" w:cs="Arial"/>
          <w:b/>
          <w:bCs/>
        </w:rPr>
        <w:lastRenderedPageBreak/>
        <w:t>Engineering On-the-Job Activity</w:t>
      </w:r>
      <w:r w:rsidR="00D72B28" w:rsidRPr="004A12C0">
        <w:rPr>
          <w:rFonts w:ascii="Arial" w:hAnsi="Arial" w:cs="Arial"/>
          <w:sz w:val="22"/>
          <w:szCs w:val="22"/>
        </w:rPr>
        <w:fldChar w:fldCharType="begin"/>
      </w:r>
      <w:proofErr w:type="spellStart"/>
      <w:proofErr w:type="gramStart"/>
      <w:r w:rsidRPr="004A12C0">
        <w:rPr>
          <w:rFonts w:ascii="Arial" w:hAnsi="Arial" w:cs="Arial"/>
          <w:sz w:val="22"/>
          <w:szCs w:val="22"/>
        </w:rPr>
        <w:instrText>tc</w:instrText>
      </w:r>
      <w:proofErr w:type="spellEnd"/>
      <w:proofErr w:type="gramEnd"/>
      <w:r w:rsidRPr="004A12C0">
        <w:rPr>
          <w:rFonts w:ascii="Arial" w:hAnsi="Arial" w:cs="Arial"/>
          <w:sz w:val="22"/>
          <w:szCs w:val="22"/>
        </w:rPr>
        <w:instrText xml:space="preserve"> \l1 "</w:instrText>
      </w:r>
      <w:bookmarkStart w:id="52" w:name="_Toc327256573"/>
      <w:r w:rsidRPr="004A12C0">
        <w:rPr>
          <w:rFonts w:ascii="Arial" w:hAnsi="Arial" w:cs="Arial"/>
          <w:b/>
          <w:bCs/>
          <w:sz w:val="22"/>
          <w:szCs w:val="22"/>
        </w:rPr>
        <w:instrText>Engineering On-the-Job Activity</w:instrText>
      </w:r>
      <w:bookmarkEnd w:id="52"/>
      <w:r w:rsidR="00D72B28" w:rsidRPr="004A12C0">
        <w:rPr>
          <w:rFonts w:ascii="Arial" w:hAnsi="Arial" w:cs="Arial"/>
          <w:sz w:val="22"/>
          <w:szCs w:val="22"/>
        </w:rPr>
        <w:fldChar w:fldCharType="end"/>
      </w:r>
    </w:p>
    <w:p w:rsidR="00B64178" w:rsidRPr="004A12C0" w:rsidRDefault="00B64178"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64178" w:rsidRPr="004A12C0" w:rsidSect="003624F6">
          <w:pgSz w:w="12240" w:h="15840" w:code="1"/>
          <w:pgMar w:top="1080" w:right="1440" w:bottom="720" w:left="1440" w:header="1440" w:footer="1440" w:gutter="0"/>
          <w:cols w:space="720"/>
          <w:vAlign w:val="center"/>
          <w:noEndnote/>
          <w:docGrid w:linePitch="326"/>
        </w:sectPr>
      </w:pP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E3EB1" w:rsidRPr="004A12C0" w:rsidSect="00097987">
          <w:pgSz w:w="12240" w:h="15840" w:code="1"/>
          <w:pgMar w:top="1440" w:right="1440" w:bottom="1440" w:left="1440" w:header="1440" w:footer="1440" w:gutter="0"/>
          <w:cols w:space="720"/>
          <w:vAlign w:val="center"/>
          <w:noEndnote/>
          <w:docGrid w:linePitch="326"/>
        </w:sectPr>
      </w:pPr>
    </w:p>
    <w:p w:rsidR="006E3EB1" w:rsidRPr="004A12C0"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4A12C0">
        <w:rPr>
          <w:rFonts w:ascii="Arial" w:hAnsi="Arial" w:cs="Arial"/>
          <w:b/>
          <w:bCs/>
          <w:sz w:val="22"/>
          <w:szCs w:val="22"/>
        </w:rPr>
        <w:lastRenderedPageBreak/>
        <w:t>Engineering On-the-Job Activity</w:t>
      </w:r>
    </w:p>
    <w:p w:rsidR="00721860" w:rsidRPr="004A12C0" w:rsidRDefault="00721860"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72186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b/>
          <w:sz w:val="22"/>
          <w:szCs w:val="22"/>
        </w:rPr>
        <w:t>TOPIC:</w:t>
      </w:r>
      <w:r w:rsidRPr="004A12C0">
        <w:rPr>
          <w:rFonts w:ascii="Arial" w:hAnsi="Arial" w:cs="Arial"/>
          <w:b/>
          <w:sz w:val="22"/>
          <w:szCs w:val="22"/>
        </w:rPr>
        <w:tab/>
      </w:r>
      <w:r w:rsidRPr="004A12C0">
        <w:rPr>
          <w:rFonts w:ascii="Arial" w:hAnsi="Arial" w:cs="Arial"/>
          <w:sz w:val="22"/>
          <w:szCs w:val="22"/>
        </w:rPr>
        <w:tab/>
      </w:r>
      <w:r w:rsidR="00273A00">
        <w:rPr>
          <w:rFonts w:ascii="Arial" w:hAnsi="Arial" w:cs="Arial"/>
          <w:sz w:val="22"/>
          <w:szCs w:val="22"/>
        </w:rPr>
        <w:tab/>
      </w:r>
      <w:r w:rsidR="006E3EB1" w:rsidRPr="004A12C0">
        <w:rPr>
          <w:rFonts w:ascii="Arial" w:hAnsi="Arial" w:cs="Arial"/>
          <w:sz w:val="22"/>
          <w:szCs w:val="22"/>
        </w:rPr>
        <w:t>(OJT-ENG-1</w:t>
      </w:r>
      <w:proofErr w:type="gramStart"/>
      <w:r w:rsidR="006E3EB1" w:rsidRPr="004A12C0">
        <w:rPr>
          <w:rFonts w:ascii="Arial" w:hAnsi="Arial" w:cs="Arial"/>
          <w:sz w:val="22"/>
          <w:szCs w:val="22"/>
        </w:rPr>
        <w:t>)</w:t>
      </w:r>
      <w:proofErr w:type="gramEnd"/>
      <w:r w:rsidR="00D72B28" w:rsidRPr="004A12C0">
        <w:rPr>
          <w:rFonts w:ascii="Arial" w:hAnsi="Arial" w:cs="Arial"/>
          <w:sz w:val="22"/>
          <w:szCs w:val="22"/>
        </w:rPr>
        <w:fldChar w:fldCharType="begin"/>
      </w:r>
      <w:proofErr w:type="spellStart"/>
      <w:r w:rsidR="006E3EB1" w:rsidRPr="004A12C0">
        <w:rPr>
          <w:rFonts w:ascii="Arial" w:hAnsi="Arial" w:cs="Arial"/>
          <w:sz w:val="22"/>
          <w:szCs w:val="22"/>
        </w:rPr>
        <w:instrText>tc</w:instrText>
      </w:r>
      <w:proofErr w:type="spellEnd"/>
      <w:r w:rsidR="006E3EB1" w:rsidRPr="004A12C0">
        <w:rPr>
          <w:rFonts w:ascii="Arial" w:hAnsi="Arial" w:cs="Arial"/>
          <w:sz w:val="22"/>
          <w:szCs w:val="22"/>
        </w:rPr>
        <w:instrText xml:space="preserve"> \l2 "</w:instrText>
      </w:r>
      <w:bookmarkStart w:id="53" w:name="_Toc327256574"/>
      <w:r w:rsidR="006E3EB1" w:rsidRPr="004A12C0">
        <w:rPr>
          <w:rFonts w:ascii="Arial" w:hAnsi="Arial" w:cs="Arial"/>
          <w:sz w:val="22"/>
          <w:szCs w:val="22"/>
        </w:rPr>
        <w:instrText>(OJT-ENG-1)</w:instrText>
      </w:r>
      <w:r w:rsidR="00F57A3C" w:rsidRPr="004A12C0">
        <w:rPr>
          <w:rFonts w:ascii="Arial" w:hAnsi="Arial" w:cs="Arial"/>
          <w:sz w:val="22"/>
          <w:szCs w:val="22"/>
        </w:rPr>
        <w:instrText xml:space="preserve"> Component Design Bases Inspection</w:instrText>
      </w:r>
      <w:bookmarkEnd w:id="53"/>
      <w:r w:rsidR="00F57A3C" w:rsidRPr="004A12C0">
        <w:rPr>
          <w:rFonts w:ascii="Arial" w:hAnsi="Arial" w:cs="Arial"/>
          <w:sz w:val="22"/>
          <w:szCs w:val="22"/>
        </w:rPr>
        <w:instrText xml:space="preserve"> </w:instrText>
      </w:r>
      <w:r w:rsidR="00D72B28" w:rsidRPr="004A12C0">
        <w:rPr>
          <w:rFonts w:ascii="Arial" w:hAnsi="Arial" w:cs="Arial"/>
          <w:sz w:val="22"/>
          <w:szCs w:val="22"/>
        </w:rPr>
        <w:fldChar w:fldCharType="end"/>
      </w:r>
      <w:r w:rsidR="006E3EB1" w:rsidRPr="004A12C0">
        <w:rPr>
          <w:rFonts w:ascii="Arial" w:hAnsi="Arial" w:cs="Arial"/>
          <w:sz w:val="22"/>
          <w:szCs w:val="22"/>
        </w:rPr>
        <w:t xml:space="preserve"> Component Design Bases Inspection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4A12C0">
        <w:rPr>
          <w:rFonts w:ascii="Arial" w:hAnsi="Arial" w:cs="Arial"/>
          <w:b/>
          <w:bCs/>
          <w:sz w:val="22"/>
          <w:szCs w:val="22"/>
        </w:rPr>
        <w:t>PURPOSE:</w:t>
      </w:r>
      <w:r w:rsidRPr="004A12C0">
        <w:rPr>
          <w:rFonts w:ascii="Arial" w:hAnsi="Arial" w:cs="Arial"/>
          <w:sz w:val="22"/>
          <w:szCs w:val="22"/>
        </w:rPr>
        <w:tab/>
      </w:r>
      <w:r w:rsidRPr="004A12C0">
        <w:rPr>
          <w:rFonts w:ascii="Arial" w:hAnsi="Arial" w:cs="Arial"/>
          <w:sz w:val="22"/>
          <w:szCs w:val="22"/>
        </w:rPr>
        <w:tab/>
        <w:t>The purpose of this activity is to do the following:</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Familiarize </w:t>
      </w:r>
      <w:r w:rsidR="00FF4F2E" w:rsidRPr="004A12C0">
        <w:rPr>
          <w:rFonts w:ascii="Arial" w:hAnsi="Arial" w:cs="Arial"/>
          <w:sz w:val="22"/>
          <w:szCs w:val="22"/>
        </w:rPr>
        <w:t xml:space="preserve">yourself </w:t>
      </w:r>
      <w:r w:rsidRPr="004A12C0">
        <w:rPr>
          <w:rFonts w:ascii="Arial" w:hAnsi="Arial" w:cs="Arial"/>
          <w:sz w:val="22"/>
          <w:szCs w:val="22"/>
        </w:rPr>
        <w:t>with activities commonly performed by an inspector while participating as a member of a CDBI team.</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Observe and perform portions of the CDBI, as assigned by the team leader, using IP 71111.21.</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Provide you with the opportunity to locate and identify the design- and licensing-basis requirements for a risk-significant component and determine </w:t>
      </w:r>
      <w:r w:rsidR="004B6621" w:rsidRPr="004A12C0">
        <w:rPr>
          <w:rFonts w:ascii="Arial" w:hAnsi="Arial" w:cs="Arial"/>
          <w:sz w:val="22"/>
          <w:szCs w:val="22"/>
        </w:rPr>
        <w:t>if those</w:t>
      </w:r>
      <w:r w:rsidRPr="004A12C0">
        <w:rPr>
          <w:rFonts w:ascii="Arial" w:hAnsi="Arial" w:cs="Arial"/>
          <w:sz w:val="22"/>
          <w:szCs w:val="22"/>
        </w:rPr>
        <w:t xml:space="preserve"> requirements are met and maintained.</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21860"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COMPETENCY</w:t>
      </w:r>
    </w:p>
    <w:p w:rsidR="006E3EB1" w:rsidRPr="004A12C0" w:rsidRDefault="0072186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AREA:</w:t>
      </w:r>
      <w:r w:rsidRPr="004A12C0">
        <w:rPr>
          <w:rFonts w:ascii="Arial" w:hAnsi="Arial" w:cs="Arial"/>
          <w:b/>
          <w:bCs/>
          <w:sz w:val="22"/>
          <w:szCs w:val="22"/>
        </w:rPr>
        <w:tab/>
      </w:r>
      <w:r w:rsidRPr="004A12C0">
        <w:rPr>
          <w:rFonts w:ascii="Arial" w:hAnsi="Arial" w:cs="Arial"/>
          <w:b/>
          <w:bCs/>
          <w:sz w:val="22"/>
          <w:szCs w:val="22"/>
        </w:rPr>
        <w:tab/>
      </w:r>
      <w:r w:rsidRPr="004A12C0">
        <w:rPr>
          <w:rFonts w:ascii="Arial" w:hAnsi="Arial" w:cs="Arial"/>
          <w:b/>
          <w:bCs/>
          <w:sz w:val="22"/>
          <w:szCs w:val="22"/>
        </w:rPr>
        <w:tab/>
      </w:r>
      <w:r w:rsidR="006E3EB1" w:rsidRPr="004A12C0">
        <w:rPr>
          <w:rFonts w:ascii="Arial" w:hAnsi="Arial" w:cs="Arial"/>
          <w:sz w:val="22"/>
          <w:szCs w:val="22"/>
        </w:rPr>
        <w:t>INSPECTION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21860"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LEVEL</w:t>
      </w:r>
    </w:p>
    <w:p w:rsidR="006E3EB1" w:rsidRPr="004A12C0" w:rsidRDefault="0072186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OF EFFORT:</w:t>
      </w:r>
      <w:r w:rsidRPr="004A12C0">
        <w:rPr>
          <w:rFonts w:ascii="Arial" w:hAnsi="Arial" w:cs="Arial"/>
          <w:b/>
          <w:bCs/>
          <w:sz w:val="22"/>
          <w:szCs w:val="22"/>
        </w:rPr>
        <w:tab/>
      </w:r>
      <w:r w:rsidR="00CF592C" w:rsidRPr="004A12C0">
        <w:rPr>
          <w:rFonts w:ascii="Arial" w:hAnsi="Arial" w:cs="Arial"/>
          <w:b/>
          <w:bCs/>
          <w:sz w:val="22"/>
          <w:szCs w:val="22"/>
        </w:rPr>
        <w:tab/>
      </w:r>
      <w:r w:rsidR="006E3EB1" w:rsidRPr="004A12C0">
        <w:rPr>
          <w:rFonts w:ascii="Arial" w:hAnsi="Arial" w:cs="Arial"/>
          <w:sz w:val="22"/>
          <w:szCs w:val="22"/>
        </w:rPr>
        <w:t>40 hours in-office preparation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4A12C0">
        <w:rPr>
          <w:rFonts w:ascii="Arial" w:hAnsi="Arial" w:cs="Arial"/>
          <w:sz w:val="22"/>
          <w:szCs w:val="22"/>
        </w:rPr>
        <w:t>100 hours onsite inspection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4A12C0">
        <w:rPr>
          <w:rFonts w:ascii="Arial" w:hAnsi="Arial" w:cs="Arial"/>
          <w:b/>
          <w:bCs/>
          <w:sz w:val="22"/>
          <w:szCs w:val="22"/>
        </w:rPr>
        <w:t>REFERENCES:</w:t>
      </w:r>
      <w:r w:rsidRPr="004A12C0">
        <w:rPr>
          <w:rFonts w:ascii="Arial" w:hAnsi="Arial" w:cs="Arial"/>
          <w:sz w:val="22"/>
          <w:szCs w:val="22"/>
        </w:rPr>
        <w:tab/>
        <w:t>1.</w:t>
      </w:r>
      <w:r w:rsidRPr="004A12C0">
        <w:rPr>
          <w:rFonts w:ascii="Arial" w:hAnsi="Arial" w:cs="Arial"/>
          <w:sz w:val="22"/>
          <w:szCs w:val="22"/>
        </w:rPr>
        <w:tab/>
        <w:t xml:space="preserve">IP 71111.21, </w:t>
      </w:r>
      <w:r w:rsidRPr="004A12C0">
        <w:rPr>
          <w:rFonts w:ascii="Arial" w:hAnsi="Arial" w:cs="Arial"/>
          <w:sz w:val="22"/>
          <w:szCs w:val="22"/>
        </w:rPr>
        <w:sym w:font="WP TypographicSymbols" w:char="0041"/>
      </w:r>
      <w:r w:rsidRPr="004A12C0">
        <w:rPr>
          <w:rFonts w:ascii="Arial" w:hAnsi="Arial" w:cs="Arial"/>
          <w:sz w:val="22"/>
          <w:szCs w:val="22"/>
        </w:rPr>
        <w:t>Component Design Bases Inspection</w:t>
      </w:r>
      <w:r w:rsidRPr="004A12C0">
        <w:rPr>
          <w:rFonts w:ascii="Arial" w:hAnsi="Arial" w:cs="Arial"/>
          <w:sz w:val="22"/>
          <w:szCs w:val="22"/>
        </w:rPr>
        <w:sym w:font="WP TypographicSymbols" w:char="0040"/>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IP 71152, </w:t>
      </w:r>
      <w:r w:rsidRPr="004A12C0">
        <w:rPr>
          <w:rFonts w:ascii="Arial" w:hAnsi="Arial" w:cs="Arial"/>
          <w:sz w:val="22"/>
          <w:szCs w:val="22"/>
        </w:rPr>
        <w:sym w:font="WP TypographicSymbols" w:char="0041"/>
      </w:r>
      <w:r w:rsidRPr="004A12C0">
        <w:rPr>
          <w:rFonts w:ascii="Arial" w:hAnsi="Arial" w:cs="Arial"/>
          <w:sz w:val="22"/>
          <w:szCs w:val="22"/>
        </w:rPr>
        <w:t>Identification and Resolution of Problems</w:t>
      </w:r>
      <w:r w:rsidRPr="004A12C0">
        <w:rPr>
          <w:rFonts w:ascii="Arial" w:hAnsi="Arial" w:cs="Arial"/>
          <w:sz w:val="22"/>
          <w:szCs w:val="22"/>
        </w:rPr>
        <w:sym w:font="WP TypographicSymbols" w:char="0040"/>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IMC 1245,</w:t>
      </w:r>
      <w:r w:rsidR="00014369" w:rsidRPr="004A12C0">
        <w:rPr>
          <w:rFonts w:ascii="Arial" w:hAnsi="Arial" w:cs="Arial"/>
          <w:sz w:val="22"/>
          <w:szCs w:val="22"/>
        </w:rPr>
        <w:t xml:space="preserve"> Appendix A,</w:t>
      </w:r>
      <w:r w:rsidRPr="004A12C0">
        <w:rPr>
          <w:rFonts w:ascii="Arial" w:hAnsi="Arial" w:cs="Arial"/>
          <w:sz w:val="22"/>
          <w:szCs w:val="22"/>
        </w:rPr>
        <w:t xml:space="preserve"> On-the-Job Activity 4, </w:t>
      </w:r>
      <w:r w:rsidRPr="004A12C0">
        <w:rPr>
          <w:rFonts w:ascii="Arial" w:hAnsi="Arial" w:cs="Arial"/>
          <w:sz w:val="22"/>
          <w:szCs w:val="22"/>
        </w:rPr>
        <w:sym w:font="WP TypographicSymbols" w:char="0041"/>
      </w:r>
      <w:r w:rsidRPr="004A12C0">
        <w:rPr>
          <w:rFonts w:ascii="Arial" w:hAnsi="Arial" w:cs="Arial"/>
          <w:sz w:val="22"/>
          <w:szCs w:val="22"/>
        </w:rPr>
        <w:t>Inspection</w:t>
      </w:r>
      <w:r w:rsidR="00014369" w:rsidRPr="004A12C0">
        <w:rPr>
          <w:rFonts w:ascii="Arial" w:hAnsi="Arial" w:cs="Arial"/>
          <w:sz w:val="22"/>
          <w:szCs w:val="22"/>
        </w:rPr>
        <w:t xml:space="preserve"> Activities</w:t>
      </w:r>
      <w:r w:rsidRPr="004A12C0">
        <w:rPr>
          <w:rFonts w:ascii="Arial" w:hAnsi="Arial" w:cs="Arial"/>
          <w:sz w:val="22"/>
          <w:szCs w:val="22"/>
        </w:rPr>
        <w:sym w:font="WP TypographicSymbols" w:char="0040"/>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IMC 0612, </w:t>
      </w:r>
      <w:r w:rsidRPr="004A12C0">
        <w:rPr>
          <w:rFonts w:ascii="Arial" w:hAnsi="Arial" w:cs="Arial"/>
          <w:sz w:val="22"/>
          <w:szCs w:val="22"/>
        </w:rPr>
        <w:sym w:font="WP TypographicSymbols" w:char="0041"/>
      </w:r>
      <w:r w:rsidRPr="004A12C0">
        <w:rPr>
          <w:rFonts w:ascii="Arial" w:hAnsi="Arial" w:cs="Arial"/>
          <w:sz w:val="22"/>
          <w:szCs w:val="22"/>
        </w:rPr>
        <w:t>Power Reactor Inspection Reports</w:t>
      </w:r>
      <w:r w:rsidRPr="004A12C0">
        <w:rPr>
          <w:rFonts w:ascii="Arial" w:hAnsi="Arial" w:cs="Arial"/>
          <w:sz w:val="22"/>
          <w:szCs w:val="22"/>
        </w:rPr>
        <w:sym w:font="WP TypographicSymbols" w:char="0040"/>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Site-specific inspection plan (provided by team leader)</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Site-specific design-basis documents (e.g., system descriptions, calculations, accident analyses, etc.)</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Site-specific licensing basis (e.g., UFSAR, technical specifications, license amendments, and license amendment requests)</w:t>
      </w:r>
    </w:p>
    <w:p w:rsidR="00F31F9F" w:rsidRPr="004A12C0" w:rsidRDefault="00F31F9F" w:rsidP="00097987">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F31F9F" w:rsidRPr="004A12C0" w:rsidRDefault="00F31F9F"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Licensee-provided preparation information (e.g., lists for applicable calculations, equipment history, problem reports, engineering evaluations, modifications, and procedures)</w:t>
      </w:r>
    </w:p>
    <w:p w:rsidR="00F31F9F" w:rsidRPr="004A12C0" w:rsidRDefault="00F31F9F" w:rsidP="00097987">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31F9F" w:rsidRPr="004A12C0" w:rsidRDefault="00F31F9F"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spellStart"/>
      <w:r w:rsidRPr="004A12C0">
        <w:rPr>
          <w:rFonts w:ascii="Arial" w:hAnsi="Arial" w:cs="Arial"/>
          <w:sz w:val="22"/>
          <w:szCs w:val="22"/>
        </w:rPr>
        <w:t>OpE</w:t>
      </w:r>
      <w:proofErr w:type="spellEnd"/>
      <w:r w:rsidRPr="004A12C0">
        <w:rPr>
          <w:rFonts w:ascii="Arial" w:hAnsi="Arial" w:cs="Arial"/>
          <w:sz w:val="22"/>
          <w:szCs w:val="22"/>
        </w:rPr>
        <w:t xml:space="preserve"> gateway (</w:t>
      </w:r>
      <w:hyperlink r:id="rId10" w:history="1">
        <w:r w:rsidRPr="004A12C0">
          <w:rPr>
            <w:rStyle w:val="Hyperlink"/>
            <w:rFonts w:ascii="Arial" w:hAnsi="Arial" w:cs="Arial"/>
            <w:sz w:val="22"/>
            <w:szCs w:val="22"/>
          </w:rPr>
          <w:t>http://nrr10.nrc.gov/ope-info-gateway/index.html</w:t>
        </w:r>
      </w:hyperlink>
      <w:r w:rsidRPr="004A12C0">
        <w:rPr>
          <w:rFonts w:ascii="Arial" w:hAnsi="Arial" w:cs="Arial"/>
          <w:sz w:val="22"/>
          <w:szCs w:val="22"/>
        </w:rPr>
        <w:t>)</w:t>
      </w:r>
    </w:p>
    <w:p w:rsidR="00BA57A1" w:rsidRPr="004A12C0" w:rsidRDefault="00BA57A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721860" w:rsidRPr="004A12C0" w:rsidRDefault="0072186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EVALUATION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bCs/>
          <w:sz w:val="22"/>
          <w:szCs w:val="22"/>
        </w:rPr>
        <w:t>CRITERIA:</w:t>
      </w:r>
      <w:r w:rsidRPr="004A12C0">
        <w:rPr>
          <w:rFonts w:ascii="Arial" w:hAnsi="Arial" w:cs="Arial"/>
          <w:sz w:val="22"/>
          <w:szCs w:val="22"/>
        </w:rPr>
        <w:tab/>
      </w:r>
      <w:r w:rsidRPr="004A12C0">
        <w:rPr>
          <w:rFonts w:ascii="Arial" w:hAnsi="Arial" w:cs="Arial"/>
          <w:sz w:val="22"/>
          <w:szCs w:val="22"/>
        </w:rPr>
        <w:tab/>
        <w:t>1.</w:t>
      </w:r>
      <w:r w:rsidRPr="004A12C0">
        <w:rPr>
          <w:rFonts w:ascii="Arial" w:hAnsi="Arial" w:cs="Arial"/>
          <w:sz w:val="22"/>
          <w:szCs w:val="22"/>
        </w:rPr>
        <w:tab/>
      </w:r>
      <w:proofErr w:type="gramStart"/>
      <w:r w:rsidRPr="004A12C0">
        <w:rPr>
          <w:rFonts w:ascii="Arial" w:hAnsi="Arial" w:cs="Arial"/>
          <w:sz w:val="22"/>
          <w:szCs w:val="22"/>
        </w:rPr>
        <w:t>Complete</w:t>
      </w:r>
      <w:proofErr w:type="gramEnd"/>
      <w:r w:rsidRPr="004A12C0">
        <w:rPr>
          <w:rFonts w:ascii="Arial" w:hAnsi="Arial" w:cs="Arial"/>
          <w:sz w:val="22"/>
          <w:szCs w:val="22"/>
        </w:rPr>
        <w:t xml:space="preserve"> the activities as outlined in this guide and meet with your supervisor to discuss any questions you may have as a result of </w:t>
      </w:r>
      <w:r w:rsidRPr="004A12C0">
        <w:rPr>
          <w:rFonts w:ascii="Arial" w:hAnsi="Arial" w:cs="Arial"/>
          <w:sz w:val="22"/>
          <w:szCs w:val="22"/>
        </w:rPr>
        <w:lastRenderedPageBreak/>
        <w:t>completing this activity.  Upon completion of the tasks in this guide, you will be asked to demonstrate your understanding of the baseline IP 71111.21.</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ability to conduct inspection activities as applied to a CDBI (IP 71111.21).</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ability to locate and identify design- and licensing-basis information.</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familiarity with the design and licensing bases for the component(s) selected by the CDBI team inspection plan.  Identify critical parameters and performance criteria.</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ability to identify critical equipment required to achieve the design-basis function of the selected system(s).</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ability to develop an individualized inspection plan for the discipline/component/operating experience/operator action you are assigned from the team inspection plan.</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your conclusions regarding the capability of your assigned component(s) to achieve its design- and licensing-basis functions.  Provide the bases for that conclusion (e.g., evaluations, testing, performance history, etc.).</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your conclusions regarding the licensee</w:t>
      </w:r>
      <w:r w:rsidRPr="004A12C0">
        <w:rPr>
          <w:rFonts w:ascii="Arial" w:hAnsi="Arial" w:cs="Arial"/>
          <w:sz w:val="22"/>
          <w:szCs w:val="22"/>
        </w:rPr>
        <w:sym w:font="WP TypographicSymbols" w:char="003D"/>
      </w:r>
      <w:r w:rsidRPr="004A12C0">
        <w:rPr>
          <w:rFonts w:ascii="Arial" w:hAnsi="Arial" w:cs="Arial"/>
          <w:sz w:val="22"/>
          <w:szCs w:val="22"/>
        </w:rPr>
        <w:t>s evaluation and implementation of corrective actions of your assigned operating experience.</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your conclusions regarding the implementation of your assigned operator action and whether they can be performed in accordance with the plant</w:t>
      </w:r>
      <w:r w:rsidRPr="004A12C0">
        <w:rPr>
          <w:rFonts w:ascii="Arial" w:hAnsi="Arial" w:cs="Arial"/>
          <w:sz w:val="22"/>
          <w:szCs w:val="22"/>
        </w:rPr>
        <w:sym w:font="WP TypographicSymbols" w:char="003D"/>
      </w:r>
      <w:r w:rsidRPr="004A12C0">
        <w:rPr>
          <w:rFonts w:ascii="Arial" w:hAnsi="Arial" w:cs="Arial"/>
          <w:sz w:val="22"/>
          <w:szCs w:val="22"/>
        </w:rPr>
        <w:t xml:space="preserve">s design bases.  Provide the bases for that conclusion (e.g. simulator scenario, in plant </w:t>
      </w:r>
      <w:proofErr w:type="spellStart"/>
      <w:r w:rsidRPr="004A12C0">
        <w:rPr>
          <w:rFonts w:ascii="Arial" w:hAnsi="Arial" w:cs="Arial"/>
          <w:sz w:val="22"/>
          <w:szCs w:val="22"/>
        </w:rPr>
        <w:t>walkdown</w:t>
      </w:r>
      <w:proofErr w:type="spellEnd"/>
      <w:r w:rsidRPr="004A12C0">
        <w:rPr>
          <w:rFonts w:ascii="Arial" w:hAnsi="Arial" w:cs="Arial"/>
          <w:sz w:val="22"/>
          <w:szCs w:val="22"/>
        </w:rPr>
        <w:t>, procedure review, etc.)</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capability to document your inspection findings consistent with IMC 0612.</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familiarity with SDP Group 1, 2, and 3 questions in IMC 0612 for an actual or simulated finding.</w:t>
      </w:r>
    </w:p>
    <w:p w:rsidR="00A85A40" w:rsidRPr="004A12C0" w:rsidRDefault="00A85A4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A85A4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sz w:val="22"/>
          <w:szCs w:val="22"/>
        </w:rPr>
        <w:t>TASKS:</w:t>
      </w:r>
      <w:r w:rsidRPr="004A12C0">
        <w:rPr>
          <w:rFonts w:ascii="Arial" w:hAnsi="Arial" w:cs="Arial"/>
          <w:b/>
          <w:sz w:val="22"/>
          <w:szCs w:val="22"/>
        </w:rPr>
        <w:tab/>
      </w:r>
      <w:r w:rsidRPr="004A12C0">
        <w:rPr>
          <w:rFonts w:ascii="Arial" w:hAnsi="Arial" w:cs="Arial"/>
          <w:sz w:val="22"/>
          <w:szCs w:val="22"/>
        </w:rPr>
        <w:tab/>
        <w:t>1.</w:t>
      </w:r>
      <w:r w:rsidRPr="004A12C0">
        <w:rPr>
          <w:rFonts w:ascii="Arial" w:hAnsi="Arial" w:cs="Arial"/>
          <w:sz w:val="22"/>
          <w:szCs w:val="22"/>
        </w:rPr>
        <w:tab/>
      </w:r>
      <w:r w:rsidR="006E3EB1" w:rsidRPr="004A12C0">
        <w:rPr>
          <w:rFonts w:ascii="Arial" w:hAnsi="Arial" w:cs="Arial"/>
          <w:sz w:val="22"/>
          <w:szCs w:val="22"/>
        </w:rPr>
        <w:t xml:space="preserve">Perform the tasks listed in </w:t>
      </w:r>
      <w:r w:rsidR="00014369" w:rsidRPr="004A12C0">
        <w:rPr>
          <w:rFonts w:ascii="Arial" w:hAnsi="Arial" w:cs="Arial"/>
          <w:sz w:val="22"/>
          <w:szCs w:val="22"/>
        </w:rPr>
        <w:t xml:space="preserve">IMC 1245, Appendix A, </w:t>
      </w:r>
      <w:r w:rsidR="006E3EB1" w:rsidRPr="004A12C0">
        <w:rPr>
          <w:rFonts w:ascii="Arial" w:hAnsi="Arial" w:cs="Arial"/>
          <w:sz w:val="22"/>
          <w:szCs w:val="22"/>
        </w:rPr>
        <w:t xml:space="preserve">On-the-Job Activity 4, </w:t>
      </w:r>
      <w:r w:rsidR="006E3EB1" w:rsidRPr="004A12C0">
        <w:rPr>
          <w:rFonts w:ascii="Arial" w:hAnsi="Arial" w:cs="Arial"/>
          <w:sz w:val="22"/>
          <w:szCs w:val="22"/>
        </w:rPr>
        <w:sym w:font="WP TypographicSymbols" w:char="0041"/>
      </w:r>
      <w:r w:rsidR="006E3EB1" w:rsidRPr="004A12C0">
        <w:rPr>
          <w:rFonts w:ascii="Arial" w:hAnsi="Arial" w:cs="Arial"/>
          <w:sz w:val="22"/>
          <w:szCs w:val="22"/>
        </w:rPr>
        <w:t>Inspection Activities,</w:t>
      </w:r>
      <w:r w:rsidR="006E3EB1" w:rsidRPr="004A12C0">
        <w:rPr>
          <w:rFonts w:ascii="Arial" w:hAnsi="Arial" w:cs="Arial"/>
          <w:sz w:val="22"/>
          <w:szCs w:val="22"/>
        </w:rPr>
        <w:sym w:font="WP TypographicSymbols" w:char="0040"/>
      </w:r>
      <w:r w:rsidR="006E3EB1" w:rsidRPr="004A12C0">
        <w:rPr>
          <w:rFonts w:ascii="Arial" w:hAnsi="Arial" w:cs="Arial"/>
          <w:sz w:val="22"/>
          <w:szCs w:val="22"/>
        </w:rPr>
        <w:t xml:space="preserve"> as applied to an inspection focused on IP 71111.21.</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Review IP 71111.21 and IP 71152 for an overview of CDBI activity.</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624F6" w:rsidRPr="00097987" w:rsidRDefault="006E3EB1" w:rsidP="00097987">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pPr>
      <w:r w:rsidRPr="00097987">
        <w:rPr>
          <w:rFonts w:ascii="Arial" w:hAnsi="Arial" w:cs="Arial"/>
          <w:sz w:val="22"/>
          <w:szCs w:val="22"/>
        </w:rPr>
        <w:t>Review previous CDBI reports to improve your understanding of the implementation of IP 71111.21.</w:t>
      </w:r>
      <w:r w:rsidR="003624F6" w:rsidRPr="00097987">
        <w:rPr>
          <w:rFonts w:ascii="Arial" w:hAnsi="Arial" w:cs="Arial"/>
          <w:sz w:val="22"/>
          <w:szCs w:val="22"/>
        </w:rPr>
        <w:br w:type="page"/>
      </w: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Review site-specific design- and licensing-basis documentation, provided during preparation week, to become familiar with the design and licensing bases for the components selected for review in the team inspection plan.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E32A7"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Develop an individualized inspection plan for the component/operating experience/operator action you are assigned.</w:t>
      </w:r>
      <w:r w:rsidR="009E32A7" w:rsidRPr="004A12C0">
        <w:rPr>
          <w:rFonts w:ascii="Arial" w:hAnsi="Arial" w:cs="Arial"/>
          <w:sz w:val="22"/>
          <w:szCs w:val="22"/>
        </w:rPr>
        <w:t xml:space="preserve">  Determine if any system components have been identified as Operating Experience Smart Samples (</w:t>
      </w:r>
      <w:hyperlink r:id="rId11" w:history="1">
        <w:r w:rsidR="009E32A7" w:rsidRPr="004A12C0">
          <w:rPr>
            <w:rStyle w:val="Hyperlink"/>
            <w:rFonts w:ascii="Arial" w:hAnsi="Arial" w:cs="Arial"/>
            <w:sz w:val="22"/>
            <w:szCs w:val="22"/>
          </w:rPr>
          <w:t>http://nrr10.nrc.gov/ope-info-gateway/opess.html</w:t>
        </w:r>
      </w:hyperlink>
      <w:r w:rsidR="009E32A7" w:rsidRPr="004A12C0">
        <w:rPr>
          <w:rFonts w:ascii="Arial" w:hAnsi="Arial" w:cs="Arial"/>
          <w:sz w:val="22"/>
          <w:szCs w:val="22"/>
        </w:rPr>
        <w:t>.</w:t>
      </w:r>
    </w:p>
    <w:p w:rsidR="00CF592C" w:rsidRPr="004A12C0" w:rsidRDefault="00CF592C"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E3EB1" w:rsidRPr="004A12C0" w:rsidRDefault="00CF592C"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Identify specific critical equipment required for the safety system to achieve its design- and licensing-basis functions</w:t>
      </w:r>
      <w:r w:rsidR="006E3EB1" w:rsidRPr="004A12C0">
        <w:rPr>
          <w:rFonts w:ascii="Arial" w:hAnsi="Arial" w:cs="Arial"/>
          <w:sz w:val="22"/>
          <w:szCs w:val="22"/>
        </w:rPr>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Review available information to determine if equipment is capable of achieving and maintaining its design function.  Such information includes vendor manuals, specification documents, maintenance and testing documents, problem identification reports, etc.</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Based on your inspection activity, assess if the component is capable of meeting its design function.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Based on your inspection activity, assess if the licensee</w:t>
      </w:r>
      <w:r w:rsidRPr="004A12C0">
        <w:rPr>
          <w:rFonts w:ascii="Arial" w:hAnsi="Arial" w:cs="Arial"/>
          <w:sz w:val="22"/>
          <w:szCs w:val="22"/>
        </w:rPr>
        <w:sym w:font="WP TypographicSymbols" w:char="003D"/>
      </w:r>
      <w:r w:rsidRPr="004A12C0">
        <w:rPr>
          <w:rFonts w:ascii="Arial" w:hAnsi="Arial" w:cs="Arial"/>
          <w:sz w:val="22"/>
          <w:szCs w:val="22"/>
        </w:rPr>
        <w:t>s evaluation and implementation of corrective actions of your assigned operating experience was acceptable.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Based on your inspection activity, assess if the operator action can be performed in accordance with the plant</w:t>
      </w:r>
      <w:r w:rsidRPr="004A12C0">
        <w:rPr>
          <w:rFonts w:ascii="Arial" w:hAnsi="Arial" w:cs="Arial"/>
          <w:sz w:val="22"/>
          <w:szCs w:val="22"/>
        </w:rPr>
        <w:sym w:font="WP TypographicSymbols" w:char="003D"/>
      </w:r>
      <w:r w:rsidRPr="004A12C0">
        <w:rPr>
          <w:rFonts w:ascii="Arial" w:hAnsi="Arial" w:cs="Arial"/>
          <w:sz w:val="22"/>
          <w:szCs w:val="22"/>
        </w:rPr>
        <w:t xml:space="preserve">s design bases.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Perform a </w:t>
      </w:r>
      <w:proofErr w:type="spellStart"/>
      <w:r w:rsidRPr="004A12C0">
        <w:rPr>
          <w:rFonts w:ascii="Arial" w:hAnsi="Arial" w:cs="Arial"/>
          <w:sz w:val="22"/>
          <w:szCs w:val="22"/>
        </w:rPr>
        <w:t>walkdown</w:t>
      </w:r>
      <w:proofErr w:type="spellEnd"/>
      <w:r w:rsidRPr="004A12C0">
        <w:rPr>
          <w:rFonts w:ascii="Arial" w:hAnsi="Arial" w:cs="Arial"/>
          <w:sz w:val="22"/>
          <w:szCs w:val="22"/>
        </w:rPr>
        <w:t xml:space="preserve"> of accessible portions of the selected components and its associated system.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For at least one observed or simulated finding, apply SDP to the issue.</w:t>
      </w:r>
    </w:p>
    <w:p w:rsidR="006E3EB1" w:rsidRPr="004A12C0"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Meet with your supervisor or a qualified inspector designated by your supervisor and discuss the result of your activities.</w:t>
      </w:r>
    </w:p>
    <w:p w:rsidR="00A85A40" w:rsidRPr="004A12C0" w:rsidRDefault="00A85A4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A85A4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sz w:val="22"/>
          <w:szCs w:val="22"/>
        </w:rPr>
        <w:t>DOCUMENTATION:</w:t>
      </w:r>
      <w:r w:rsidR="00273A00">
        <w:rPr>
          <w:rFonts w:ascii="Arial" w:hAnsi="Arial" w:cs="Arial"/>
          <w:b/>
          <w:sz w:val="22"/>
          <w:szCs w:val="22"/>
        </w:rPr>
        <w:tab/>
      </w:r>
      <w:r w:rsidRPr="004A12C0">
        <w:rPr>
          <w:rFonts w:ascii="Arial" w:hAnsi="Arial" w:cs="Arial"/>
          <w:sz w:val="22"/>
          <w:szCs w:val="22"/>
        </w:rPr>
        <w:tab/>
      </w:r>
      <w:r w:rsidR="006E3EB1" w:rsidRPr="004A12C0">
        <w:rPr>
          <w:rFonts w:ascii="Arial" w:hAnsi="Arial" w:cs="Arial"/>
          <w:sz w:val="22"/>
          <w:szCs w:val="22"/>
        </w:rPr>
        <w:t>Engineering Proficiency-Level Qualification Signature Card Item OJT-ENG-1</w:t>
      </w:r>
    </w:p>
    <w:p w:rsidR="006E3EB1" w:rsidRPr="004A12C0" w:rsidRDefault="003741BF" w:rsidP="003741B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4A12C0">
        <w:rPr>
          <w:rFonts w:ascii="Arial" w:hAnsi="Arial" w:cs="Arial"/>
          <w:b/>
          <w:sz w:val="22"/>
          <w:szCs w:val="22"/>
        </w:rPr>
        <w:br w:type="page"/>
      </w:r>
      <w:r w:rsidRPr="004A12C0">
        <w:rPr>
          <w:rFonts w:ascii="Arial" w:hAnsi="Arial" w:cs="Arial"/>
          <w:b/>
          <w:sz w:val="22"/>
          <w:szCs w:val="22"/>
        </w:rPr>
        <w:lastRenderedPageBreak/>
        <w:t>E</w:t>
      </w:r>
      <w:r w:rsidRPr="004A12C0">
        <w:rPr>
          <w:rFonts w:ascii="Arial" w:hAnsi="Arial" w:cs="Arial"/>
          <w:b/>
          <w:bCs/>
          <w:sz w:val="22"/>
          <w:szCs w:val="22"/>
        </w:rPr>
        <w:t>ngineering On-the-Job Activity</w:t>
      </w:r>
    </w:p>
    <w:p w:rsidR="0035196D" w:rsidRPr="004A12C0" w:rsidRDefault="0035196D"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35196D"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b/>
          <w:sz w:val="22"/>
          <w:szCs w:val="22"/>
        </w:rPr>
        <w:t>TOPIC:</w:t>
      </w:r>
      <w:r w:rsidRPr="004A12C0">
        <w:rPr>
          <w:rFonts w:ascii="Arial" w:hAnsi="Arial" w:cs="Arial"/>
          <w:sz w:val="22"/>
          <w:szCs w:val="22"/>
        </w:rPr>
        <w:tab/>
      </w:r>
      <w:r w:rsidRPr="004A12C0">
        <w:rPr>
          <w:rFonts w:ascii="Arial" w:hAnsi="Arial" w:cs="Arial"/>
          <w:sz w:val="22"/>
          <w:szCs w:val="22"/>
        </w:rPr>
        <w:tab/>
      </w:r>
      <w:r w:rsidR="00273A00">
        <w:rPr>
          <w:rFonts w:ascii="Arial" w:hAnsi="Arial" w:cs="Arial"/>
          <w:sz w:val="22"/>
          <w:szCs w:val="22"/>
        </w:rPr>
        <w:tab/>
      </w:r>
      <w:r w:rsidR="006E3EB1" w:rsidRPr="004A12C0">
        <w:rPr>
          <w:rFonts w:ascii="Arial" w:hAnsi="Arial" w:cs="Arial"/>
          <w:sz w:val="22"/>
          <w:szCs w:val="22"/>
        </w:rPr>
        <w:t>(OJT-ENG-2) Permanent Plant Modifications</w:t>
      </w:r>
      <w:r w:rsidR="00D72B28" w:rsidRPr="004A12C0">
        <w:rPr>
          <w:rFonts w:ascii="Arial" w:hAnsi="Arial" w:cs="Arial"/>
          <w:sz w:val="22"/>
          <w:szCs w:val="22"/>
        </w:rPr>
        <w:fldChar w:fldCharType="begin"/>
      </w:r>
      <w:proofErr w:type="spellStart"/>
      <w:proofErr w:type="gramStart"/>
      <w:r w:rsidR="006E3EB1" w:rsidRPr="004A12C0">
        <w:rPr>
          <w:rFonts w:ascii="Arial" w:hAnsi="Arial" w:cs="Arial"/>
          <w:sz w:val="22"/>
          <w:szCs w:val="22"/>
        </w:rPr>
        <w:instrText>tc</w:instrText>
      </w:r>
      <w:proofErr w:type="spellEnd"/>
      <w:proofErr w:type="gramEnd"/>
      <w:r w:rsidR="006E3EB1" w:rsidRPr="004A12C0">
        <w:rPr>
          <w:rFonts w:ascii="Arial" w:hAnsi="Arial" w:cs="Arial"/>
          <w:sz w:val="22"/>
          <w:szCs w:val="22"/>
        </w:rPr>
        <w:instrText xml:space="preserve"> \l2 "</w:instrText>
      </w:r>
      <w:bookmarkStart w:id="54" w:name="_Toc327256575"/>
      <w:r w:rsidR="006E3EB1" w:rsidRPr="004A12C0">
        <w:rPr>
          <w:rFonts w:ascii="Arial" w:hAnsi="Arial" w:cs="Arial"/>
          <w:sz w:val="22"/>
          <w:szCs w:val="22"/>
        </w:rPr>
        <w:instrText>(OJT-ENG-2) Permanent Plant Modifications</w:instrText>
      </w:r>
      <w:bookmarkEnd w:id="54"/>
      <w:r w:rsidR="00D72B28" w:rsidRPr="004A12C0">
        <w:rPr>
          <w:rFonts w:ascii="Arial" w:hAnsi="Arial" w:cs="Arial"/>
          <w:sz w:val="22"/>
          <w:szCs w:val="22"/>
        </w:rPr>
        <w:fldChar w:fldCharType="end"/>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4A12C0">
        <w:rPr>
          <w:rFonts w:ascii="Arial" w:hAnsi="Arial" w:cs="Arial"/>
          <w:b/>
          <w:bCs/>
          <w:sz w:val="22"/>
          <w:szCs w:val="22"/>
        </w:rPr>
        <w:t>PURPOSE:</w:t>
      </w:r>
      <w:r w:rsidRPr="004A12C0">
        <w:rPr>
          <w:rFonts w:ascii="Arial" w:hAnsi="Arial" w:cs="Arial"/>
          <w:sz w:val="22"/>
          <w:szCs w:val="22"/>
        </w:rPr>
        <w:tab/>
      </w:r>
      <w:r w:rsidRPr="004A12C0">
        <w:rPr>
          <w:rFonts w:ascii="Arial" w:hAnsi="Arial" w:cs="Arial"/>
          <w:sz w:val="22"/>
          <w:szCs w:val="22"/>
        </w:rPr>
        <w:tab/>
        <w:t>The purpose of this activity is to do the following:</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Familiarize you with activities commonly performed by an inspector while reviewing permanent plant modifications.</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Observe and perform portions of an inspection of permanent plant modifications using IP 71111.17.</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02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 xml:space="preserve">COMPETENCY </w:t>
      </w:r>
    </w:p>
    <w:p w:rsidR="006E3EB1" w:rsidRPr="004A12C0" w:rsidRDefault="006E302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AREA:</w:t>
      </w:r>
      <w:r w:rsidRPr="004A12C0">
        <w:rPr>
          <w:rFonts w:ascii="Arial" w:hAnsi="Arial" w:cs="Arial"/>
          <w:b/>
          <w:bCs/>
          <w:sz w:val="22"/>
          <w:szCs w:val="22"/>
        </w:rPr>
        <w:tab/>
      </w:r>
      <w:r w:rsidRPr="004A12C0">
        <w:rPr>
          <w:rFonts w:ascii="Arial" w:hAnsi="Arial" w:cs="Arial"/>
          <w:b/>
          <w:bCs/>
          <w:sz w:val="22"/>
          <w:szCs w:val="22"/>
        </w:rPr>
        <w:tab/>
      </w:r>
      <w:r w:rsidRPr="004A12C0">
        <w:rPr>
          <w:rFonts w:ascii="Arial" w:hAnsi="Arial" w:cs="Arial"/>
          <w:b/>
          <w:bCs/>
          <w:sz w:val="22"/>
          <w:szCs w:val="22"/>
        </w:rPr>
        <w:tab/>
      </w:r>
      <w:r w:rsidR="006E3EB1" w:rsidRPr="004A12C0">
        <w:rPr>
          <w:rFonts w:ascii="Arial" w:hAnsi="Arial" w:cs="Arial"/>
          <w:sz w:val="22"/>
          <w:szCs w:val="22"/>
        </w:rPr>
        <w:t>INSPECTION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 xml:space="preserve">LEVEL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4A12C0">
        <w:rPr>
          <w:rFonts w:ascii="Arial" w:hAnsi="Arial" w:cs="Arial"/>
          <w:b/>
          <w:bCs/>
          <w:sz w:val="22"/>
          <w:szCs w:val="22"/>
        </w:rPr>
        <w:t>OF EFFORT:</w:t>
      </w:r>
      <w:r w:rsidRPr="004A12C0">
        <w:rPr>
          <w:rFonts w:ascii="Arial" w:hAnsi="Arial" w:cs="Arial"/>
          <w:b/>
          <w:bCs/>
          <w:sz w:val="22"/>
          <w:szCs w:val="22"/>
        </w:rPr>
        <w:tab/>
      </w:r>
      <w:r w:rsidR="00CF592C" w:rsidRPr="004A12C0">
        <w:rPr>
          <w:rFonts w:ascii="Arial" w:hAnsi="Arial" w:cs="Arial"/>
          <w:b/>
          <w:bCs/>
          <w:sz w:val="22"/>
          <w:szCs w:val="22"/>
        </w:rPr>
        <w:tab/>
      </w:r>
      <w:r w:rsidRPr="004A12C0">
        <w:rPr>
          <w:rFonts w:ascii="Arial" w:hAnsi="Arial" w:cs="Arial"/>
          <w:sz w:val="22"/>
          <w:szCs w:val="22"/>
        </w:rPr>
        <w:t>40 hours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bCs/>
          <w:sz w:val="22"/>
          <w:szCs w:val="22"/>
        </w:rPr>
        <w:t>REFERENCES:</w:t>
      </w:r>
      <w:r w:rsidRPr="004A12C0">
        <w:rPr>
          <w:rFonts w:ascii="Arial" w:hAnsi="Arial" w:cs="Arial"/>
          <w:sz w:val="22"/>
          <w:szCs w:val="22"/>
        </w:rPr>
        <w:tab/>
        <w:t>1.</w:t>
      </w:r>
      <w:r w:rsidRPr="004A12C0">
        <w:rPr>
          <w:rFonts w:ascii="Arial" w:hAnsi="Arial" w:cs="Arial"/>
          <w:sz w:val="22"/>
          <w:szCs w:val="22"/>
        </w:rPr>
        <w:tab/>
        <w:t xml:space="preserve">IP 71111.17, </w:t>
      </w:r>
      <w:r w:rsidRPr="004A12C0">
        <w:rPr>
          <w:rFonts w:ascii="Arial" w:hAnsi="Arial" w:cs="Arial"/>
          <w:sz w:val="22"/>
          <w:szCs w:val="22"/>
        </w:rPr>
        <w:sym w:font="WP TypographicSymbols" w:char="0041"/>
      </w:r>
      <w:r w:rsidRPr="004A12C0">
        <w:rPr>
          <w:rFonts w:ascii="Arial" w:hAnsi="Arial" w:cs="Arial"/>
          <w:sz w:val="22"/>
          <w:szCs w:val="22"/>
        </w:rPr>
        <w:t>Permanent Plant Modifications</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Criterion III, </w:t>
      </w:r>
      <w:r w:rsidRPr="004A12C0">
        <w:rPr>
          <w:rFonts w:ascii="Arial" w:hAnsi="Arial" w:cs="Arial"/>
          <w:sz w:val="22"/>
          <w:szCs w:val="22"/>
        </w:rPr>
        <w:sym w:font="WP TypographicSymbols" w:char="0041"/>
      </w:r>
      <w:r w:rsidRPr="004A12C0">
        <w:rPr>
          <w:rFonts w:ascii="Arial" w:hAnsi="Arial" w:cs="Arial"/>
          <w:sz w:val="22"/>
          <w:szCs w:val="22"/>
        </w:rPr>
        <w:t>Design Control,</w:t>
      </w:r>
      <w:r w:rsidRPr="004A12C0">
        <w:rPr>
          <w:rFonts w:ascii="Arial" w:hAnsi="Arial" w:cs="Arial"/>
          <w:sz w:val="22"/>
          <w:szCs w:val="22"/>
        </w:rPr>
        <w:sym w:font="WP TypographicSymbols" w:char="0040"/>
      </w:r>
      <w:r w:rsidRPr="004A12C0">
        <w:rPr>
          <w:rFonts w:ascii="Arial" w:hAnsi="Arial" w:cs="Arial"/>
          <w:sz w:val="22"/>
          <w:szCs w:val="22"/>
        </w:rPr>
        <w:t xml:space="preserve"> in Appendix B to 10 CFR Part 50</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IMC 1245, Entry-Level On-the-Job Activity 4, </w:t>
      </w:r>
      <w:r w:rsidRPr="004A12C0">
        <w:rPr>
          <w:rFonts w:ascii="Arial" w:hAnsi="Arial" w:cs="Arial"/>
          <w:sz w:val="22"/>
          <w:szCs w:val="22"/>
        </w:rPr>
        <w:sym w:font="WP TypographicSymbols" w:char="0041"/>
      </w:r>
      <w:r w:rsidRPr="004A12C0">
        <w:rPr>
          <w:rFonts w:ascii="Arial" w:hAnsi="Arial" w:cs="Arial"/>
          <w:sz w:val="22"/>
          <w:szCs w:val="22"/>
        </w:rPr>
        <w:t>Inspection Activities</w:t>
      </w:r>
      <w:r w:rsidRPr="004A12C0">
        <w:rPr>
          <w:rFonts w:ascii="Arial" w:hAnsi="Arial" w:cs="Arial"/>
          <w:sz w:val="22"/>
          <w:szCs w:val="22"/>
        </w:rPr>
        <w:sym w:font="WP TypographicSymbols" w:char="0040"/>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IMC 0612, </w:t>
      </w:r>
      <w:r w:rsidRPr="004A12C0">
        <w:rPr>
          <w:rFonts w:ascii="Arial" w:hAnsi="Arial" w:cs="Arial"/>
          <w:sz w:val="22"/>
          <w:szCs w:val="22"/>
        </w:rPr>
        <w:sym w:font="WP TypographicSymbols" w:char="0041"/>
      </w:r>
      <w:r w:rsidRPr="004A12C0">
        <w:rPr>
          <w:rFonts w:ascii="Arial" w:hAnsi="Arial" w:cs="Arial"/>
          <w:sz w:val="22"/>
          <w:szCs w:val="22"/>
        </w:rPr>
        <w:t>Power Reactor Inspection Reports</w:t>
      </w:r>
      <w:r w:rsidRPr="004A12C0">
        <w:rPr>
          <w:rFonts w:ascii="Arial" w:hAnsi="Arial" w:cs="Arial"/>
          <w:sz w:val="22"/>
          <w:szCs w:val="22"/>
        </w:rPr>
        <w:sym w:font="WP TypographicSymbols" w:char="0040"/>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ANSI Standard N45.2.11-1974, </w:t>
      </w:r>
      <w:r w:rsidRPr="004A12C0">
        <w:rPr>
          <w:rFonts w:ascii="Arial" w:hAnsi="Arial" w:cs="Arial"/>
          <w:sz w:val="22"/>
          <w:szCs w:val="22"/>
        </w:rPr>
        <w:sym w:font="WP TypographicSymbols" w:char="0041"/>
      </w:r>
      <w:r w:rsidRPr="004A12C0">
        <w:rPr>
          <w:rFonts w:ascii="Arial" w:hAnsi="Arial" w:cs="Arial"/>
          <w:sz w:val="22"/>
          <w:szCs w:val="22"/>
        </w:rPr>
        <w:t>Quality Assurance Requirements for the Design of Nuclear Power Plants</w:t>
      </w:r>
      <w:r w:rsidRPr="004A12C0">
        <w:rPr>
          <w:rFonts w:ascii="Arial" w:hAnsi="Arial" w:cs="Arial"/>
          <w:sz w:val="22"/>
          <w:szCs w:val="22"/>
        </w:rPr>
        <w:sym w:font="WP TypographicSymbols" w:char="0040"/>
      </w:r>
    </w:p>
    <w:p w:rsidR="009D1635" w:rsidRPr="004A12C0" w:rsidRDefault="009D1635"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1635" w:rsidRPr="004A12C0" w:rsidRDefault="009D1635" w:rsidP="00097987">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NEI 97-04, Revised Appendix B, Guidance and Examples for Identifying 10 CFR 50.2 Design Bases</w:t>
      </w:r>
    </w:p>
    <w:p w:rsidR="00C37C15" w:rsidRPr="004A12C0" w:rsidRDefault="00C37C15"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011E4"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EVALUATION</w:t>
      </w:r>
    </w:p>
    <w:p w:rsidR="006E3EB1" w:rsidRPr="004A12C0" w:rsidRDefault="007011E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4A12C0">
        <w:rPr>
          <w:rFonts w:ascii="Arial" w:hAnsi="Arial" w:cs="Arial"/>
          <w:b/>
          <w:bCs/>
          <w:sz w:val="22"/>
          <w:szCs w:val="22"/>
        </w:rPr>
        <w:t>CRITERIA:</w:t>
      </w:r>
      <w:r w:rsidRPr="004A12C0">
        <w:rPr>
          <w:rFonts w:ascii="Arial" w:hAnsi="Arial" w:cs="Arial"/>
          <w:b/>
          <w:bCs/>
          <w:sz w:val="22"/>
          <w:szCs w:val="22"/>
        </w:rPr>
        <w:tab/>
      </w:r>
      <w:r w:rsidRPr="004A12C0">
        <w:rPr>
          <w:rFonts w:ascii="Arial" w:hAnsi="Arial" w:cs="Arial"/>
          <w:b/>
          <w:bCs/>
          <w:sz w:val="22"/>
          <w:szCs w:val="22"/>
        </w:rPr>
        <w:tab/>
      </w:r>
      <w:r w:rsidR="006E3EB1" w:rsidRPr="004A12C0">
        <w:rPr>
          <w:rFonts w:ascii="Arial" w:hAnsi="Arial" w:cs="Arial"/>
          <w:sz w:val="22"/>
          <w:szCs w:val="22"/>
        </w:rPr>
        <w:t>Complete the activities as outlined in this guide and meet with your supervisor to discuss any questions you may have as a result of completing this activity.  Upon completion of the tasks in this guide, you will be asked to demonstrate your understanding of how to conduct an inspection of plant modifications using the baseline IP 71111.17 by doing the following:</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ability to satisfy the evaluation criteria given in Entry-Level On-the-Job Activity 4, as applied to an inspection focused on IP 71111.17.</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ability to select modifications for review that are risk significant.</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C7BD0" w:rsidRPr="00097987" w:rsidRDefault="006E3EB1" w:rsidP="00097987">
      <w:pPr>
        <w:widowControl/>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pPr>
      <w:r w:rsidRPr="00097987">
        <w:rPr>
          <w:rFonts w:ascii="Arial" w:hAnsi="Arial" w:cs="Arial"/>
          <w:sz w:val="22"/>
          <w:szCs w:val="22"/>
        </w:rPr>
        <w:t>For selected modifications, demonstrate your ability to identify the design safety function of the SSC and the design requirements.</w:t>
      </w:r>
      <w:r w:rsidR="000C7BD0" w:rsidRPr="00097987">
        <w:rPr>
          <w:rFonts w:ascii="Arial" w:hAnsi="Arial" w:cs="Arial"/>
          <w:sz w:val="22"/>
          <w:szCs w:val="22"/>
        </w:rPr>
        <w:br w:type="page"/>
      </w:r>
    </w:p>
    <w:p w:rsidR="006E3EB1" w:rsidRPr="004A12C0"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097987">
      <w:pPr>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For each modification, discuss the licensee</w:t>
      </w:r>
      <w:r w:rsidRPr="004A12C0">
        <w:rPr>
          <w:rFonts w:ascii="Arial" w:hAnsi="Arial" w:cs="Arial"/>
          <w:sz w:val="22"/>
          <w:szCs w:val="22"/>
        </w:rPr>
        <w:sym w:font="WP TypographicSymbols" w:char="003D"/>
      </w:r>
      <w:r w:rsidRPr="004A12C0">
        <w:rPr>
          <w:rFonts w:ascii="Arial" w:hAnsi="Arial" w:cs="Arial"/>
          <w:sz w:val="22"/>
          <w:szCs w:val="22"/>
        </w:rPr>
        <w:t>s approach to assuring that the modification did not adversely impact the design, availability, reliability, or functional capability of the SSC.</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an understanding of potential risk-significant plant configurations that could occur during modification implementation and identify the licensee</w:t>
      </w:r>
      <w:r w:rsidRPr="004A12C0">
        <w:rPr>
          <w:rFonts w:ascii="Arial" w:hAnsi="Arial" w:cs="Arial"/>
          <w:sz w:val="22"/>
          <w:szCs w:val="22"/>
        </w:rPr>
        <w:sym w:font="WP TypographicSymbols" w:char="003D"/>
      </w:r>
      <w:r w:rsidRPr="004A12C0">
        <w:rPr>
          <w:rFonts w:ascii="Arial" w:hAnsi="Arial" w:cs="Arial"/>
          <w:sz w:val="22"/>
          <w:szCs w:val="22"/>
        </w:rPr>
        <w:t>s method for addressing them.</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ability to document your inspection findings consistent with IMC 0612.</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familiarity with the SDP Group 1, 2, and 3 questions in IMC 0612 for an actual or simulated finding.</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4A12C0">
        <w:rPr>
          <w:rFonts w:ascii="Arial" w:hAnsi="Arial" w:cs="Arial"/>
          <w:b/>
          <w:bCs/>
          <w:sz w:val="22"/>
          <w:szCs w:val="22"/>
        </w:rPr>
        <w:t>TASKS:</w:t>
      </w:r>
      <w:r w:rsidRPr="004A12C0">
        <w:rPr>
          <w:rFonts w:ascii="Arial" w:hAnsi="Arial" w:cs="Arial"/>
          <w:sz w:val="22"/>
          <w:szCs w:val="22"/>
        </w:rPr>
        <w:tab/>
      </w:r>
      <w:r w:rsidRPr="004A12C0">
        <w:rPr>
          <w:rFonts w:ascii="Arial" w:hAnsi="Arial" w:cs="Arial"/>
          <w:sz w:val="22"/>
          <w:szCs w:val="22"/>
        </w:rPr>
        <w:tab/>
        <w:t>1.</w:t>
      </w:r>
      <w:r w:rsidRPr="004A12C0">
        <w:rPr>
          <w:rFonts w:ascii="Arial" w:hAnsi="Arial" w:cs="Arial"/>
          <w:sz w:val="22"/>
          <w:szCs w:val="22"/>
        </w:rPr>
        <w:tab/>
        <w:t>Perform the tasks listed in Entry-Level On-the-Job Activity 4, as applied to an inspection focused on IP 71111.17.</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With the regional probabilistic risk assessment specialist, discuss which systems or equipment modifications have the highest risk significance.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For the modifications selected, determine the intended safety function and design requirements for the applicable SSC.</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For the modifications selected, determine the motivation for the change (e.g., problem report, equipment failure, etc.) and verify that the modification resolved the problem.</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Review testing and inspection documentation after the modification and verify that the testing was adequate to assure that the functional capability or design function of the SSC was not degraded.</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Review the plant configuration for modification implementation and testing.  Review the licensee</w:t>
      </w:r>
      <w:r w:rsidRPr="004A12C0">
        <w:rPr>
          <w:rFonts w:ascii="Arial" w:hAnsi="Arial" w:cs="Arial"/>
          <w:sz w:val="22"/>
          <w:szCs w:val="22"/>
        </w:rPr>
        <w:sym w:font="WP TypographicSymbols" w:char="003D"/>
      </w:r>
      <w:r w:rsidRPr="004A12C0">
        <w:rPr>
          <w:rFonts w:ascii="Arial" w:hAnsi="Arial" w:cs="Arial"/>
          <w:sz w:val="22"/>
          <w:szCs w:val="22"/>
        </w:rPr>
        <w:t>s actions to assure that the plant was not placed in a risk-significant configuration.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When possible, perform a field </w:t>
      </w:r>
      <w:proofErr w:type="spellStart"/>
      <w:r w:rsidRPr="004A12C0">
        <w:rPr>
          <w:rFonts w:ascii="Arial" w:hAnsi="Arial" w:cs="Arial"/>
          <w:sz w:val="22"/>
          <w:szCs w:val="22"/>
        </w:rPr>
        <w:t>walkdown</w:t>
      </w:r>
      <w:proofErr w:type="spellEnd"/>
      <w:r w:rsidRPr="004A12C0">
        <w:rPr>
          <w:rFonts w:ascii="Arial" w:hAnsi="Arial" w:cs="Arial"/>
          <w:sz w:val="22"/>
          <w:szCs w:val="22"/>
        </w:rPr>
        <w:t xml:space="preserve"> of the SSC modified and determine whether the final condition was as designed by the modification documentation.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For a change in or substitution of component parts via the procurement or modification process, review equivalency evaluations that validate the adequacy of the replacement part.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For at least one observed or simulated finding, apply SDP to the issue.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E3EB1" w:rsidRPr="004A12C0" w:rsidSect="00097987">
          <w:type w:val="continuous"/>
          <w:pgSz w:w="12240" w:h="15840" w:code="1"/>
          <w:pgMar w:top="1440" w:right="1440" w:bottom="1440" w:left="1440" w:header="1440" w:footer="1440" w:gutter="0"/>
          <w:cols w:space="720"/>
          <w:noEndnote/>
          <w:docGrid w:linePitch="326"/>
        </w:sectPr>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 xml:space="preserve">Meet with your supervisor or a qualified inspector designated by </w:t>
      </w:r>
      <w:r w:rsidRPr="004A12C0">
        <w:rPr>
          <w:rFonts w:ascii="Arial" w:hAnsi="Arial" w:cs="Arial"/>
          <w:sz w:val="22"/>
          <w:szCs w:val="22"/>
        </w:rPr>
        <w:lastRenderedPageBreak/>
        <w:t>your supervisor and discuss the result of your activities.</w:t>
      </w:r>
    </w:p>
    <w:p w:rsidR="00A1653E" w:rsidRPr="004A12C0" w:rsidRDefault="00A1653E"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A1653E"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sz w:val="22"/>
          <w:szCs w:val="22"/>
        </w:rPr>
        <w:t>DOCUMENTATION:</w:t>
      </w:r>
      <w:r w:rsidR="00273A00">
        <w:rPr>
          <w:rFonts w:ascii="Arial" w:hAnsi="Arial" w:cs="Arial"/>
          <w:sz w:val="22"/>
          <w:szCs w:val="22"/>
        </w:rPr>
        <w:tab/>
      </w:r>
      <w:r w:rsidR="00273A00">
        <w:rPr>
          <w:rFonts w:ascii="Arial" w:hAnsi="Arial" w:cs="Arial"/>
          <w:sz w:val="22"/>
          <w:szCs w:val="22"/>
        </w:rPr>
        <w:tab/>
      </w:r>
      <w:r w:rsidR="006E3EB1" w:rsidRPr="004A12C0">
        <w:rPr>
          <w:rFonts w:ascii="Arial" w:hAnsi="Arial" w:cs="Arial"/>
          <w:sz w:val="22"/>
          <w:szCs w:val="22"/>
        </w:rPr>
        <w:t>Engineering Proficiency-Level Qualification Signature Card Item OJT-ENG-2</w:t>
      </w:r>
    </w:p>
    <w:p w:rsidR="006E3EB1" w:rsidRPr="004A12C0" w:rsidRDefault="002869D4" w:rsidP="00865B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4A12C0">
        <w:rPr>
          <w:rFonts w:ascii="Arial" w:hAnsi="Arial" w:cs="Arial"/>
          <w:sz w:val="22"/>
          <w:szCs w:val="22"/>
        </w:rPr>
        <w:br w:type="page"/>
      </w:r>
      <w:r w:rsidR="006E3EB1" w:rsidRPr="004A12C0">
        <w:rPr>
          <w:rFonts w:ascii="Arial" w:hAnsi="Arial" w:cs="Arial"/>
          <w:b/>
          <w:bCs/>
          <w:sz w:val="22"/>
          <w:szCs w:val="22"/>
        </w:rPr>
        <w:lastRenderedPageBreak/>
        <w:t>Engineering On-the-Job Activity</w:t>
      </w:r>
    </w:p>
    <w:p w:rsidR="001E15A4" w:rsidRPr="004A12C0" w:rsidRDefault="001E15A4"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4A12C0">
        <w:rPr>
          <w:rFonts w:ascii="Arial" w:hAnsi="Arial" w:cs="Arial"/>
          <w:b/>
          <w:sz w:val="22"/>
          <w:szCs w:val="22"/>
        </w:rPr>
        <w:t>TOPIC:</w:t>
      </w:r>
      <w:r w:rsidRPr="004A12C0">
        <w:rPr>
          <w:rFonts w:ascii="Arial" w:hAnsi="Arial" w:cs="Arial"/>
          <w:b/>
          <w:sz w:val="22"/>
          <w:szCs w:val="22"/>
        </w:rPr>
        <w:tab/>
      </w:r>
      <w:r w:rsidRPr="004A12C0">
        <w:rPr>
          <w:rFonts w:ascii="Arial" w:hAnsi="Arial" w:cs="Arial"/>
          <w:sz w:val="22"/>
          <w:szCs w:val="22"/>
        </w:rPr>
        <w:tab/>
      </w:r>
      <w:r w:rsidR="00273A00">
        <w:rPr>
          <w:rFonts w:ascii="Arial" w:hAnsi="Arial" w:cs="Arial"/>
          <w:sz w:val="22"/>
          <w:szCs w:val="22"/>
        </w:rPr>
        <w:tab/>
      </w:r>
      <w:r w:rsidR="006E3EB1" w:rsidRPr="004A12C0">
        <w:rPr>
          <w:rFonts w:ascii="Arial" w:hAnsi="Arial" w:cs="Arial"/>
          <w:sz w:val="22"/>
          <w:szCs w:val="22"/>
        </w:rPr>
        <w:t>(OJT-ENG-3) Inspection of Licensee Changes, Tests, and Experiments (10 CFR 50.59</w:t>
      </w:r>
      <w:proofErr w:type="gramStart"/>
      <w:r w:rsidR="006E3EB1" w:rsidRPr="004A12C0">
        <w:rPr>
          <w:rFonts w:ascii="Arial" w:hAnsi="Arial" w:cs="Arial"/>
          <w:sz w:val="22"/>
          <w:szCs w:val="22"/>
        </w:rPr>
        <w:t>)</w:t>
      </w:r>
      <w:proofErr w:type="gramEnd"/>
      <w:r w:rsidR="00D72B28" w:rsidRPr="004A12C0">
        <w:rPr>
          <w:rFonts w:ascii="Arial" w:hAnsi="Arial" w:cs="Arial"/>
          <w:sz w:val="22"/>
          <w:szCs w:val="22"/>
        </w:rPr>
        <w:fldChar w:fldCharType="begin"/>
      </w:r>
      <w:proofErr w:type="spellStart"/>
      <w:r w:rsidR="006E3EB1" w:rsidRPr="004A12C0">
        <w:rPr>
          <w:rFonts w:ascii="Arial" w:hAnsi="Arial" w:cs="Arial"/>
          <w:sz w:val="22"/>
          <w:szCs w:val="22"/>
        </w:rPr>
        <w:instrText>tc</w:instrText>
      </w:r>
      <w:proofErr w:type="spellEnd"/>
      <w:r w:rsidR="006E3EB1" w:rsidRPr="004A12C0">
        <w:rPr>
          <w:rFonts w:ascii="Arial" w:hAnsi="Arial" w:cs="Arial"/>
          <w:sz w:val="22"/>
          <w:szCs w:val="22"/>
        </w:rPr>
        <w:instrText xml:space="preserve"> \l2 "</w:instrText>
      </w:r>
      <w:bookmarkStart w:id="55" w:name="_Toc327256576"/>
      <w:r w:rsidR="006E3EB1" w:rsidRPr="004A12C0">
        <w:rPr>
          <w:rFonts w:ascii="Arial" w:hAnsi="Arial" w:cs="Arial"/>
          <w:sz w:val="22"/>
          <w:szCs w:val="22"/>
        </w:rPr>
        <w:instrText>(OJT-ENG-3) Inspection of Licensee Changes, Tests, and Experiments (10 CFR 50.59)</w:instrText>
      </w:r>
      <w:bookmarkEnd w:id="55"/>
      <w:r w:rsidR="00D72B28" w:rsidRPr="004A12C0">
        <w:rPr>
          <w:rFonts w:ascii="Arial" w:hAnsi="Arial" w:cs="Arial"/>
          <w:sz w:val="22"/>
          <w:szCs w:val="22"/>
        </w:rPr>
        <w:fldChar w:fldCharType="end"/>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4A12C0">
        <w:rPr>
          <w:rFonts w:ascii="Arial" w:hAnsi="Arial" w:cs="Arial"/>
          <w:b/>
          <w:bCs/>
          <w:sz w:val="22"/>
          <w:szCs w:val="22"/>
        </w:rPr>
        <w:t>PURPOSE:</w:t>
      </w:r>
      <w:r w:rsidRPr="004A12C0">
        <w:rPr>
          <w:rFonts w:ascii="Arial" w:hAnsi="Arial" w:cs="Arial"/>
          <w:sz w:val="22"/>
          <w:szCs w:val="22"/>
        </w:rPr>
        <w:tab/>
      </w:r>
      <w:r w:rsidRPr="004A12C0">
        <w:rPr>
          <w:rFonts w:ascii="Arial" w:hAnsi="Arial" w:cs="Arial"/>
          <w:sz w:val="22"/>
          <w:szCs w:val="22"/>
        </w:rPr>
        <w:tab/>
        <w:t>The purpose of this activity is to do the following:</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Familiarize you with activities commonly performed by an inspector while inspecting licensee changes, tests, and experiments to determine if they may be accomplished before receiving NRC approval.</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Observe and perform portions of an inspection of changes, tests, and experiments using IP 71111.</w:t>
      </w:r>
      <w:r w:rsidR="005C51D9" w:rsidRPr="004A12C0">
        <w:rPr>
          <w:rFonts w:ascii="Arial" w:hAnsi="Arial" w:cs="Arial"/>
          <w:sz w:val="22"/>
          <w:szCs w:val="22"/>
        </w:rPr>
        <w:t>17</w:t>
      </w:r>
      <w:r w:rsidRPr="004A12C0">
        <w:rPr>
          <w:rFonts w:ascii="Arial" w:hAnsi="Arial" w:cs="Arial"/>
          <w:sz w:val="22"/>
          <w:szCs w:val="22"/>
        </w:rPr>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15A4"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COMPETENCY</w:t>
      </w:r>
    </w:p>
    <w:p w:rsidR="006E3EB1"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AREA:</w:t>
      </w:r>
      <w:r w:rsidRPr="004A12C0">
        <w:rPr>
          <w:rFonts w:ascii="Arial" w:hAnsi="Arial" w:cs="Arial"/>
          <w:b/>
          <w:bCs/>
          <w:sz w:val="22"/>
          <w:szCs w:val="22"/>
        </w:rPr>
        <w:tab/>
      </w:r>
      <w:r w:rsidRPr="004A12C0">
        <w:rPr>
          <w:rFonts w:ascii="Arial" w:hAnsi="Arial" w:cs="Arial"/>
          <w:b/>
          <w:bCs/>
          <w:sz w:val="22"/>
          <w:szCs w:val="22"/>
        </w:rPr>
        <w:tab/>
      </w:r>
      <w:r w:rsidRPr="004A12C0">
        <w:rPr>
          <w:rFonts w:ascii="Arial" w:hAnsi="Arial" w:cs="Arial"/>
          <w:b/>
          <w:bCs/>
          <w:sz w:val="22"/>
          <w:szCs w:val="22"/>
        </w:rPr>
        <w:tab/>
      </w:r>
      <w:r w:rsidR="006E3EB1" w:rsidRPr="004A12C0">
        <w:rPr>
          <w:rFonts w:ascii="Arial" w:hAnsi="Arial" w:cs="Arial"/>
          <w:sz w:val="22"/>
          <w:szCs w:val="22"/>
        </w:rPr>
        <w:t>INSPECTION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 xml:space="preserve">LEVEL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4A12C0">
        <w:rPr>
          <w:rFonts w:ascii="Arial" w:hAnsi="Arial" w:cs="Arial"/>
          <w:b/>
          <w:bCs/>
          <w:sz w:val="22"/>
          <w:szCs w:val="22"/>
        </w:rPr>
        <w:t>OF EFFORT:</w:t>
      </w:r>
      <w:r w:rsidRPr="004A12C0">
        <w:rPr>
          <w:rFonts w:ascii="Arial" w:hAnsi="Arial" w:cs="Arial"/>
          <w:b/>
          <w:bCs/>
          <w:sz w:val="22"/>
          <w:szCs w:val="22"/>
        </w:rPr>
        <w:tab/>
      </w:r>
      <w:r w:rsidR="00CF592C" w:rsidRPr="004A12C0">
        <w:rPr>
          <w:rFonts w:ascii="Arial" w:hAnsi="Arial" w:cs="Arial"/>
          <w:b/>
          <w:bCs/>
          <w:sz w:val="22"/>
          <w:szCs w:val="22"/>
        </w:rPr>
        <w:tab/>
      </w:r>
      <w:r w:rsidRPr="004A12C0">
        <w:rPr>
          <w:rFonts w:ascii="Arial" w:hAnsi="Arial" w:cs="Arial"/>
          <w:sz w:val="22"/>
          <w:szCs w:val="22"/>
        </w:rPr>
        <w:t>40 hours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4A12C0">
        <w:rPr>
          <w:rFonts w:ascii="Arial" w:hAnsi="Arial" w:cs="Arial"/>
          <w:b/>
          <w:bCs/>
          <w:sz w:val="22"/>
          <w:szCs w:val="22"/>
        </w:rPr>
        <w:t>REFERENCES:</w:t>
      </w:r>
      <w:r w:rsidRPr="004A12C0">
        <w:rPr>
          <w:rFonts w:ascii="Arial" w:hAnsi="Arial" w:cs="Arial"/>
          <w:sz w:val="22"/>
          <w:szCs w:val="22"/>
        </w:rPr>
        <w:tab/>
        <w:t>1.</w:t>
      </w:r>
      <w:r w:rsidRPr="004A12C0">
        <w:rPr>
          <w:rFonts w:ascii="Arial" w:hAnsi="Arial" w:cs="Arial"/>
          <w:sz w:val="22"/>
          <w:szCs w:val="22"/>
        </w:rPr>
        <w:tab/>
        <w:t>IP 71111.</w:t>
      </w:r>
      <w:r w:rsidR="005C51D9" w:rsidRPr="004A12C0">
        <w:rPr>
          <w:rFonts w:ascii="Arial" w:hAnsi="Arial" w:cs="Arial"/>
          <w:sz w:val="22"/>
          <w:szCs w:val="22"/>
        </w:rPr>
        <w:t>17</w:t>
      </w:r>
      <w:r w:rsidRPr="004A12C0">
        <w:rPr>
          <w:rFonts w:ascii="Arial" w:hAnsi="Arial" w:cs="Arial"/>
          <w:sz w:val="22"/>
          <w:szCs w:val="22"/>
        </w:rPr>
        <w:t xml:space="preserve">, </w:t>
      </w:r>
      <w:r w:rsidRPr="004A12C0">
        <w:rPr>
          <w:rFonts w:ascii="Arial" w:hAnsi="Arial" w:cs="Arial"/>
          <w:sz w:val="22"/>
          <w:szCs w:val="22"/>
        </w:rPr>
        <w:sym w:font="WP TypographicSymbols" w:char="0041"/>
      </w:r>
      <w:r w:rsidRPr="004A12C0">
        <w:rPr>
          <w:rFonts w:ascii="Arial" w:hAnsi="Arial" w:cs="Arial"/>
          <w:sz w:val="22"/>
          <w:szCs w:val="22"/>
        </w:rPr>
        <w:t>Evaluations of Changes, Tests, or Experiments</w:t>
      </w:r>
      <w:r w:rsidRPr="004A12C0">
        <w:rPr>
          <w:rFonts w:ascii="Arial" w:hAnsi="Arial" w:cs="Arial"/>
          <w:sz w:val="22"/>
          <w:szCs w:val="22"/>
        </w:rPr>
        <w:sym w:font="WP TypographicSymbols" w:char="0040"/>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3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Engineering Individual Study Activity ISA-ENG-3 on 10 CFR 50.59</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3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Entry-Level On-the-Job Activity 4, </w:t>
      </w:r>
      <w:r w:rsidRPr="004A12C0">
        <w:rPr>
          <w:rFonts w:ascii="Arial" w:hAnsi="Arial" w:cs="Arial"/>
          <w:sz w:val="22"/>
          <w:szCs w:val="22"/>
        </w:rPr>
        <w:sym w:font="WP TypographicSymbols" w:char="0041"/>
      </w:r>
      <w:r w:rsidRPr="004A12C0">
        <w:rPr>
          <w:rFonts w:ascii="Arial" w:hAnsi="Arial" w:cs="Arial"/>
          <w:sz w:val="22"/>
          <w:szCs w:val="22"/>
        </w:rPr>
        <w:t>Inspection Activities</w:t>
      </w:r>
      <w:r w:rsidRPr="004A12C0">
        <w:rPr>
          <w:rFonts w:ascii="Arial" w:hAnsi="Arial" w:cs="Arial"/>
          <w:sz w:val="22"/>
          <w:szCs w:val="22"/>
        </w:rPr>
        <w:sym w:font="WP TypographicSymbols" w:char="0040"/>
      </w:r>
      <w:r w:rsidRPr="004A12C0">
        <w:rPr>
          <w:rFonts w:ascii="Arial" w:hAnsi="Arial" w:cs="Arial"/>
          <w:sz w:val="22"/>
          <w:szCs w:val="22"/>
        </w:rPr>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15A4"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EVALUATION</w:t>
      </w:r>
    </w:p>
    <w:p w:rsidR="006E3EB1"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4A12C0">
        <w:rPr>
          <w:rFonts w:ascii="Arial" w:hAnsi="Arial" w:cs="Arial"/>
          <w:b/>
          <w:bCs/>
          <w:sz w:val="22"/>
          <w:szCs w:val="22"/>
        </w:rPr>
        <w:t>CRITERIA:</w:t>
      </w:r>
      <w:r w:rsidRPr="004A12C0">
        <w:rPr>
          <w:rFonts w:ascii="Arial" w:hAnsi="Arial" w:cs="Arial"/>
          <w:b/>
          <w:bCs/>
          <w:sz w:val="22"/>
          <w:szCs w:val="22"/>
        </w:rPr>
        <w:tab/>
      </w:r>
      <w:r w:rsidRPr="004A12C0">
        <w:rPr>
          <w:rFonts w:ascii="Arial" w:hAnsi="Arial" w:cs="Arial"/>
          <w:b/>
          <w:bCs/>
          <w:sz w:val="22"/>
          <w:szCs w:val="22"/>
        </w:rPr>
        <w:tab/>
      </w:r>
      <w:r w:rsidR="006E3EB1" w:rsidRPr="004A12C0">
        <w:rPr>
          <w:rFonts w:ascii="Arial" w:hAnsi="Arial" w:cs="Arial"/>
          <w:sz w:val="22"/>
          <w:szCs w:val="22"/>
        </w:rPr>
        <w:t>Complete the activities as outlined in this guide and meet with your supervisor to discuss any questions you may have as a result of completing this activity.  Upon completion of the tasks in this guide, you will be asked to demonstrate your understanding of the baseline IP 71111.</w:t>
      </w:r>
      <w:r w:rsidR="005C51D9" w:rsidRPr="004A12C0">
        <w:rPr>
          <w:rFonts w:ascii="Arial" w:hAnsi="Arial" w:cs="Arial"/>
          <w:sz w:val="22"/>
          <w:szCs w:val="22"/>
        </w:rPr>
        <w:t xml:space="preserve">17 </w:t>
      </w:r>
      <w:r w:rsidR="006E3EB1" w:rsidRPr="004A12C0">
        <w:rPr>
          <w:rFonts w:ascii="Arial" w:hAnsi="Arial" w:cs="Arial"/>
          <w:sz w:val="22"/>
          <w:szCs w:val="22"/>
        </w:rPr>
        <w:t>by doing the following:</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3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ability to satisfy the evaluation criteria of Entry-Level On-the-Job Activity 4, as applied to an inspection focused on IP 71111.</w:t>
      </w:r>
      <w:r w:rsidR="005C51D9" w:rsidRPr="004A12C0">
        <w:rPr>
          <w:rFonts w:ascii="Arial" w:hAnsi="Arial" w:cs="Arial"/>
          <w:sz w:val="22"/>
          <w:szCs w:val="22"/>
        </w:rPr>
        <w:t>17</w:t>
      </w:r>
      <w:r w:rsidRPr="004A12C0">
        <w:rPr>
          <w:rFonts w:ascii="Arial" w:hAnsi="Arial" w:cs="Arial"/>
          <w:sz w:val="22"/>
          <w:szCs w:val="22"/>
        </w:rPr>
        <w:t>.</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3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Describe the changes, tests, or experiments that you reviewed and your evaluation of the licensee</w:t>
      </w:r>
      <w:r w:rsidRPr="004A12C0">
        <w:rPr>
          <w:rFonts w:ascii="Arial" w:hAnsi="Arial" w:cs="Arial"/>
          <w:sz w:val="22"/>
          <w:szCs w:val="22"/>
        </w:rPr>
        <w:sym w:font="WP TypographicSymbols" w:char="003D"/>
      </w:r>
      <w:r w:rsidRPr="004A12C0">
        <w:rPr>
          <w:rFonts w:ascii="Arial" w:hAnsi="Arial" w:cs="Arial"/>
          <w:sz w:val="22"/>
          <w:szCs w:val="22"/>
        </w:rPr>
        <w:t xml:space="preserve">s ability to perform them without prior NRC approval and their effect, if any, on operability.  </w:t>
      </w:r>
    </w:p>
    <w:p w:rsidR="001E15A4"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sz w:val="22"/>
          <w:szCs w:val="22"/>
        </w:rPr>
        <w:t>TASKS:</w:t>
      </w:r>
      <w:r w:rsidRPr="004A12C0">
        <w:rPr>
          <w:rFonts w:ascii="Arial" w:hAnsi="Arial" w:cs="Arial"/>
          <w:sz w:val="22"/>
          <w:szCs w:val="22"/>
        </w:rPr>
        <w:tab/>
      </w:r>
      <w:r w:rsidRPr="004A12C0">
        <w:rPr>
          <w:rFonts w:ascii="Arial" w:hAnsi="Arial" w:cs="Arial"/>
          <w:sz w:val="22"/>
          <w:szCs w:val="22"/>
        </w:rPr>
        <w:tab/>
        <w:t>1.</w:t>
      </w:r>
      <w:r w:rsidRPr="004A12C0">
        <w:rPr>
          <w:rFonts w:ascii="Arial" w:hAnsi="Arial" w:cs="Arial"/>
          <w:sz w:val="22"/>
          <w:szCs w:val="22"/>
        </w:rPr>
        <w:tab/>
      </w:r>
      <w:r w:rsidR="006E3EB1" w:rsidRPr="004A12C0">
        <w:rPr>
          <w:rFonts w:ascii="Arial" w:hAnsi="Arial" w:cs="Arial"/>
          <w:sz w:val="22"/>
          <w:szCs w:val="22"/>
        </w:rPr>
        <w:t>Perform the tasks listed in Entry-Level On-the-Job Activity 4, as applied to an inspection focused on the topic of 10 CFR 50.59 (IP 71111.</w:t>
      </w:r>
      <w:r w:rsidR="005C51D9" w:rsidRPr="004A12C0">
        <w:rPr>
          <w:rFonts w:ascii="Arial" w:hAnsi="Arial" w:cs="Arial"/>
          <w:sz w:val="22"/>
          <w:szCs w:val="22"/>
        </w:rPr>
        <w:t>17</w:t>
      </w:r>
      <w:r w:rsidR="006E3EB1" w:rsidRPr="004A12C0">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For at least one observed or simulated finding, relating to 10 CFR 50.59, apply SDP.</w:t>
      </w:r>
    </w:p>
    <w:p w:rsidR="006E3EB1" w:rsidRPr="004A12C0"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097987">
      <w:pPr>
        <w:widowControl/>
        <w:numPr>
          <w:ilvl w:val="0"/>
          <w:numId w:val="3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4A12C0">
        <w:rPr>
          <w:rFonts w:ascii="Arial" w:hAnsi="Arial" w:cs="Arial"/>
          <w:sz w:val="22"/>
          <w:szCs w:val="22"/>
        </w:rPr>
        <w:lastRenderedPageBreak/>
        <w:t>Meet with your supervisor or a qualified inspector designated by your supervisor and discuss the result of your activities.</w:t>
      </w:r>
    </w:p>
    <w:p w:rsidR="001E15A4"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sz w:val="22"/>
          <w:szCs w:val="22"/>
        </w:rPr>
        <w:t>DOCUMENTATION:</w:t>
      </w:r>
      <w:r w:rsidRPr="004A12C0">
        <w:rPr>
          <w:rFonts w:ascii="Arial" w:hAnsi="Arial" w:cs="Arial"/>
          <w:sz w:val="22"/>
          <w:szCs w:val="22"/>
        </w:rPr>
        <w:tab/>
      </w:r>
      <w:r w:rsidR="00273A00">
        <w:rPr>
          <w:rFonts w:ascii="Arial" w:hAnsi="Arial" w:cs="Arial"/>
          <w:sz w:val="22"/>
          <w:szCs w:val="22"/>
        </w:rPr>
        <w:tab/>
      </w:r>
      <w:r w:rsidR="006E3EB1" w:rsidRPr="004A12C0">
        <w:rPr>
          <w:rFonts w:ascii="Arial" w:hAnsi="Arial" w:cs="Arial"/>
          <w:sz w:val="22"/>
          <w:szCs w:val="22"/>
        </w:rPr>
        <w:t>Engineering Proficiency-Level Qualification Signature Card Item OJT-ENG-3</w:t>
      </w:r>
    </w:p>
    <w:p w:rsidR="006E3EB1" w:rsidRPr="004A12C0" w:rsidRDefault="00844A88" w:rsidP="00844A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4A12C0">
        <w:rPr>
          <w:rFonts w:ascii="Arial" w:hAnsi="Arial" w:cs="Arial"/>
          <w:b/>
          <w:sz w:val="22"/>
          <w:szCs w:val="22"/>
        </w:rPr>
        <w:br w:type="page"/>
      </w:r>
      <w:r w:rsidR="006E3EB1" w:rsidRPr="004A12C0">
        <w:rPr>
          <w:rFonts w:ascii="Arial" w:hAnsi="Arial" w:cs="Arial"/>
          <w:b/>
          <w:bCs/>
          <w:sz w:val="22"/>
          <w:szCs w:val="22"/>
        </w:rPr>
        <w:lastRenderedPageBreak/>
        <w:t>Engineering On-the-Job Activity</w:t>
      </w:r>
    </w:p>
    <w:p w:rsidR="001E15A4"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b/>
          <w:sz w:val="22"/>
          <w:szCs w:val="22"/>
        </w:rPr>
        <w:t>TOPIC:</w:t>
      </w:r>
      <w:r w:rsidRPr="004A12C0">
        <w:rPr>
          <w:rFonts w:ascii="Arial" w:hAnsi="Arial" w:cs="Arial"/>
          <w:b/>
          <w:sz w:val="22"/>
          <w:szCs w:val="22"/>
        </w:rPr>
        <w:tab/>
      </w:r>
      <w:r w:rsidRPr="004A12C0">
        <w:rPr>
          <w:rFonts w:ascii="Arial" w:hAnsi="Arial" w:cs="Arial"/>
          <w:sz w:val="22"/>
          <w:szCs w:val="22"/>
        </w:rPr>
        <w:tab/>
      </w:r>
      <w:r w:rsidR="00273A00">
        <w:rPr>
          <w:rFonts w:ascii="Arial" w:hAnsi="Arial" w:cs="Arial"/>
          <w:sz w:val="22"/>
          <w:szCs w:val="22"/>
        </w:rPr>
        <w:tab/>
      </w:r>
      <w:r w:rsidR="006E3EB1" w:rsidRPr="004A12C0">
        <w:rPr>
          <w:rFonts w:ascii="Arial" w:hAnsi="Arial" w:cs="Arial"/>
          <w:sz w:val="22"/>
          <w:szCs w:val="22"/>
        </w:rPr>
        <w:t xml:space="preserve">(OJT-ENG-4) Security Plan and Implementation </w:t>
      </w:r>
      <w:r w:rsidR="00D72B28" w:rsidRPr="004A12C0">
        <w:rPr>
          <w:rFonts w:ascii="Arial" w:hAnsi="Arial" w:cs="Arial"/>
          <w:sz w:val="22"/>
          <w:szCs w:val="22"/>
        </w:rPr>
        <w:fldChar w:fldCharType="begin"/>
      </w:r>
      <w:proofErr w:type="spellStart"/>
      <w:proofErr w:type="gramStart"/>
      <w:r w:rsidR="006E3EB1" w:rsidRPr="004A12C0">
        <w:rPr>
          <w:rFonts w:ascii="Arial" w:hAnsi="Arial" w:cs="Arial"/>
          <w:sz w:val="22"/>
          <w:szCs w:val="22"/>
        </w:rPr>
        <w:instrText>tc</w:instrText>
      </w:r>
      <w:proofErr w:type="spellEnd"/>
      <w:proofErr w:type="gramEnd"/>
      <w:r w:rsidR="006E3EB1" w:rsidRPr="004A12C0">
        <w:rPr>
          <w:rFonts w:ascii="Arial" w:hAnsi="Arial" w:cs="Arial"/>
          <w:sz w:val="22"/>
          <w:szCs w:val="22"/>
        </w:rPr>
        <w:instrText xml:space="preserve"> \l2 "</w:instrText>
      </w:r>
      <w:bookmarkStart w:id="56" w:name="_Toc327256577"/>
      <w:r w:rsidR="006E3EB1" w:rsidRPr="004A12C0">
        <w:rPr>
          <w:rFonts w:ascii="Arial" w:hAnsi="Arial" w:cs="Arial"/>
          <w:sz w:val="22"/>
          <w:szCs w:val="22"/>
        </w:rPr>
        <w:instrText>(OJT-ENG-4) Security Plan and Implementation</w:instrText>
      </w:r>
      <w:bookmarkEnd w:id="56"/>
      <w:r w:rsidR="006E3EB1" w:rsidRPr="004A12C0">
        <w:rPr>
          <w:rFonts w:ascii="Arial" w:hAnsi="Arial" w:cs="Arial"/>
          <w:sz w:val="22"/>
          <w:szCs w:val="22"/>
        </w:rPr>
        <w:instrText xml:space="preserve"> </w:instrText>
      </w:r>
      <w:r w:rsidR="00D72B28" w:rsidRPr="004A12C0">
        <w:rPr>
          <w:rFonts w:ascii="Arial" w:hAnsi="Arial" w:cs="Arial"/>
          <w:sz w:val="22"/>
          <w:szCs w:val="22"/>
        </w:rPr>
        <w:fldChar w:fldCharType="end"/>
      </w:r>
    </w:p>
    <w:p w:rsidR="001E15A4"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4A12C0">
        <w:rPr>
          <w:rFonts w:ascii="Arial" w:hAnsi="Arial" w:cs="Arial"/>
          <w:b/>
          <w:sz w:val="22"/>
          <w:szCs w:val="22"/>
        </w:rPr>
        <w:t>PURPOSE:</w:t>
      </w:r>
      <w:r w:rsidRPr="004A12C0">
        <w:rPr>
          <w:rFonts w:ascii="Arial" w:hAnsi="Arial" w:cs="Arial"/>
          <w:sz w:val="22"/>
          <w:szCs w:val="22"/>
        </w:rPr>
        <w:tab/>
      </w:r>
      <w:r w:rsidRPr="004A12C0">
        <w:rPr>
          <w:rFonts w:ascii="Arial" w:hAnsi="Arial" w:cs="Arial"/>
          <w:sz w:val="22"/>
          <w:szCs w:val="22"/>
        </w:rPr>
        <w:tab/>
      </w:r>
      <w:r w:rsidR="006E3EB1" w:rsidRPr="004A12C0">
        <w:rPr>
          <w:rFonts w:ascii="Arial" w:hAnsi="Arial" w:cs="Arial"/>
          <w:sz w:val="22"/>
          <w:szCs w:val="22"/>
        </w:rPr>
        <w:t xml:space="preserve">The purpose of this activity is to familiarize you with a typical security plan for a nuclear facility.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15A4"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COMPETENCY</w:t>
      </w:r>
    </w:p>
    <w:p w:rsidR="006E3EB1"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AREA:</w:t>
      </w:r>
      <w:r w:rsidRPr="004A12C0">
        <w:rPr>
          <w:rFonts w:ascii="Arial" w:hAnsi="Arial" w:cs="Arial"/>
          <w:b/>
          <w:bCs/>
          <w:sz w:val="22"/>
          <w:szCs w:val="22"/>
        </w:rPr>
        <w:tab/>
      </w:r>
      <w:r w:rsidRPr="004A12C0">
        <w:rPr>
          <w:rFonts w:ascii="Arial" w:hAnsi="Arial" w:cs="Arial"/>
          <w:b/>
          <w:bCs/>
          <w:sz w:val="22"/>
          <w:szCs w:val="22"/>
        </w:rPr>
        <w:tab/>
      </w:r>
      <w:r w:rsidRPr="004A12C0">
        <w:rPr>
          <w:rFonts w:ascii="Arial" w:hAnsi="Arial" w:cs="Arial"/>
          <w:b/>
          <w:bCs/>
          <w:sz w:val="22"/>
          <w:szCs w:val="22"/>
        </w:rPr>
        <w:tab/>
      </w:r>
      <w:r w:rsidR="006E3EB1" w:rsidRPr="004A12C0">
        <w:rPr>
          <w:rFonts w:ascii="Arial" w:hAnsi="Arial" w:cs="Arial"/>
          <w:sz w:val="22"/>
          <w:szCs w:val="22"/>
        </w:rPr>
        <w:t>INSPECTION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 xml:space="preserve">LEVEL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4A12C0">
        <w:rPr>
          <w:rFonts w:ascii="Arial" w:hAnsi="Arial" w:cs="Arial"/>
          <w:b/>
          <w:bCs/>
          <w:sz w:val="22"/>
          <w:szCs w:val="22"/>
        </w:rPr>
        <w:t>OF EFFORT:</w:t>
      </w:r>
      <w:r w:rsidRPr="004A12C0">
        <w:rPr>
          <w:rFonts w:ascii="Arial" w:hAnsi="Arial" w:cs="Arial"/>
          <w:b/>
          <w:bCs/>
          <w:sz w:val="22"/>
          <w:szCs w:val="22"/>
        </w:rPr>
        <w:tab/>
      </w:r>
      <w:r w:rsidR="00CF592C" w:rsidRPr="004A12C0">
        <w:rPr>
          <w:rFonts w:ascii="Arial" w:hAnsi="Arial" w:cs="Arial"/>
          <w:b/>
          <w:bCs/>
          <w:sz w:val="22"/>
          <w:szCs w:val="22"/>
        </w:rPr>
        <w:tab/>
      </w:r>
      <w:r w:rsidRPr="004A12C0">
        <w:rPr>
          <w:rFonts w:ascii="Arial" w:hAnsi="Arial" w:cs="Arial"/>
          <w:sz w:val="22"/>
          <w:szCs w:val="22"/>
        </w:rPr>
        <w:t>12 hours</w:t>
      </w:r>
    </w:p>
    <w:p w:rsidR="005A2A3B" w:rsidRPr="004A12C0" w:rsidRDefault="005A2A3B"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5A2A3B"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b/>
          <w:sz w:val="22"/>
          <w:szCs w:val="22"/>
        </w:rPr>
        <w:t>REFERENCES:</w:t>
      </w:r>
      <w:r w:rsidRPr="004A12C0">
        <w:rPr>
          <w:rFonts w:ascii="Arial" w:hAnsi="Arial" w:cs="Arial"/>
          <w:sz w:val="22"/>
          <w:szCs w:val="22"/>
        </w:rPr>
        <w:tab/>
        <w:t>1.</w:t>
      </w:r>
      <w:r w:rsidRPr="004A12C0">
        <w:rPr>
          <w:rFonts w:ascii="Arial" w:hAnsi="Arial" w:cs="Arial"/>
          <w:sz w:val="22"/>
          <w:szCs w:val="22"/>
        </w:rPr>
        <w:tab/>
      </w:r>
      <w:r w:rsidR="006E3EB1" w:rsidRPr="004A12C0">
        <w:rPr>
          <w:rFonts w:ascii="Arial" w:hAnsi="Arial" w:cs="Arial"/>
          <w:sz w:val="22"/>
          <w:szCs w:val="22"/>
        </w:rPr>
        <w:t>Security plan for a selected facility</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Technical specifications for the selected facility</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10 CFR 73.55, </w:t>
      </w:r>
      <w:r w:rsidRPr="004A12C0">
        <w:rPr>
          <w:rFonts w:ascii="Arial" w:hAnsi="Arial" w:cs="Arial"/>
          <w:sz w:val="22"/>
          <w:szCs w:val="22"/>
        </w:rPr>
        <w:sym w:font="WP TypographicSymbols" w:char="0041"/>
      </w:r>
      <w:r w:rsidRPr="004A12C0">
        <w:rPr>
          <w:rFonts w:ascii="Arial" w:hAnsi="Arial" w:cs="Arial"/>
          <w:sz w:val="22"/>
          <w:szCs w:val="22"/>
        </w:rPr>
        <w:t>Requirements for Physical Protection of Licensed Activities in Nuclear Power Reactors against Radiological Sabotage</w:t>
      </w:r>
      <w:r w:rsidRPr="004A12C0">
        <w:rPr>
          <w:rFonts w:ascii="Arial" w:hAnsi="Arial" w:cs="Arial"/>
          <w:sz w:val="22"/>
          <w:szCs w:val="22"/>
        </w:rPr>
        <w:sym w:font="WP TypographicSymbols" w:char="0040"/>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5A2A3B"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EVALUATION</w:t>
      </w: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4A12C0">
        <w:rPr>
          <w:rFonts w:ascii="Arial" w:hAnsi="Arial" w:cs="Arial"/>
          <w:b/>
          <w:bCs/>
          <w:sz w:val="22"/>
          <w:szCs w:val="22"/>
        </w:rPr>
        <w:t>CRITERIA:</w:t>
      </w:r>
      <w:r w:rsidRPr="004A12C0">
        <w:rPr>
          <w:rFonts w:ascii="Arial" w:hAnsi="Arial" w:cs="Arial"/>
          <w:b/>
          <w:bCs/>
          <w:sz w:val="22"/>
          <w:szCs w:val="22"/>
        </w:rPr>
        <w:tab/>
      </w:r>
      <w:r w:rsidRPr="004A12C0">
        <w:rPr>
          <w:rFonts w:ascii="Arial" w:hAnsi="Arial" w:cs="Arial"/>
          <w:b/>
          <w:bCs/>
          <w:sz w:val="22"/>
          <w:szCs w:val="22"/>
        </w:rPr>
        <w:tab/>
      </w:r>
      <w:r w:rsidR="006E3EB1" w:rsidRPr="004A12C0">
        <w:rPr>
          <w:rFonts w:ascii="Arial" w:hAnsi="Arial" w:cs="Arial"/>
          <w:sz w:val="22"/>
          <w:szCs w:val="22"/>
        </w:rPr>
        <w:t>Upon completion of the tasks, you should be able to perform the following:</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Generally describe the methods used by the site security force to maintain access control of the </w:t>
      </w:r>
      <w:proofErr w:type="spellStart"/>
      <w:r w:rsidRPr="004A12C0">
        <w:rPr>
          <w:rFonts w:ascii="Arial" w:hAnsi="Arial" w:cs="Arial"/>
          <w:sz w:val="22"/>
          <w:szCs w:val="22"/>
        </w:rPr>
        <w:t>owner</w:t>
      </w:r>
      <w:r w:rsidRPr="004A12C0">
        <w:rPr>
          <w:rFonts w:ascii="Arial" w:hAnsi="Arial" w:cs="Arial"/>
          <w:sz w:val="22"/>
          <w:szCs w:val="22"/>
        </w:rPr>
        <w:noBreakHyphen/>
        <w:t>controlled</w:t>
      </w:r>
      <w:proofErr w:type="spellEnd"/>
      <w:r w:rsidRPr="004A12C0">
        <w:rPr>
          <w:rFonts w:ascii="Arial" w:hAnsi="Arial" w:cs="Arial"/>
          <w:sz w:val="22"/>
          <w:szCs w:val="22"/>
        </w:rPr>
        <w:t>, protected, and vital areas.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the appropriate procedures for escorting visitors into and out of the protected and vital areas.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Explain the site-specific methods used to detect intruders.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Explain the need to maintain classification of certain safeguards material.</w:t>
      </w:r>
    </w:p>
    <w:p w:rsidR="005A2A3B"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sz w:val="22"/>
          <w:szCs w:val="22"/>
        </w:rPr>
        <w:t>TASKS:</w:t>
      </w:r>
      <w:r w:rsidRPr="004A12C0">
        <w:rPr>
          <w:rFonts w:ascii="Arial" w:hAnsi="Arial" w:cs="Arial"/>
          <w:sz w:val="22"/>
          <w:szCs w:val="22"/>
        </w:rPr>
        <w:tab/>
      </w:r>
      <w:r w:rsidRPr="004A12C0">
        <w:rPr>
          <w:rFonts w:ascii="Arial" w:hAnsi="Arial" w:cs="Arial"/>
          <w:sz w:val="22"/>
          <w:szCs w:val="22"/>
        </w:rPr>
        <w:tab/>
        <w:t>1.</w:t>
      </w:r>
      <w:r w:rsidRPr="004A12C0">
        <w:rPr>
          <w:rFonts w:ascii="Arial" w:hAnsi="Arial" w:cs="Arial"/>
          <w:sz w:val="22"/>
          <w:szCs w:val="22"/>
        </w:rPr>
        <w:tab/>
      </w:r>
      <w:r w:rsidR="006E3EB1" w:rsidRPr="004A12C0">
        <w:rPr>
          <w:rFonts w:ascii="Arial" w:hAnsi="Arial" w:cs="Arial"/>
          <w:sz w:val="22"/>
          <w:szCs w:val="22"/>
        </w:rPr>
        <w:t>Review the references listed above, as appropriate, to develop an understanding of the site security system.</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Conduct a </w:t>
      </w:r>
      <w:proofErr w:type="spellStart"/>
      <w:r w:rsidRPr="004A12C0">
        <w:rPr>
          <w:rFonts w:ascii="Arial" w:hAnsi="Arial" w:cs="Arial"/>
          <w:sz w:val="22"/>
          <w:szCs w:val="22"/>
        </w:rPr>
        <w:t>walkdown</w:t>
      </w:r>
      <w:proofErr w:type="spellEnd"/>
      <w:r w:rsidRPr="004A12C0">
        <w:rPr>
          <w:rFonts w:ascii="Arial" w:hAnsi="Arial" w:cs="Arial"/>
          <w:sz w:val="22"/>
          <w:szCs w:val="22"/>
        </w:rPr>
        <w:t xml:space="preserve"> of the protected and vital areas to identify the various types of intruder-detection equipment used.</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Tour the central and secondary alarm stations.  Discuss the duties and responsibilities of personnel stationed in those facilities with the </w:t>
      </w:r>
      <w:proofErr w:type="spellStart"/>
      <w:r w:rsidRPr="004A12C0">
        <w:rPr>
          <w:rFonts w:ascii="Arial" w:hAnsi="Arial" w:cs="Arial"/>
          <w:sz w:val="22"/>
          <w:szCs w:val="22"/>
        </w:rPr>
        <w:t>watchstanders</w:t>
      </w:r>
      <w:proofErr w:type="spellEnd"/>
      <w:r w:rsidRPr="004A12C0">
        <w:rPr>
          <w:rFonts w:ascii="Arial" w:hAnsi="Arial" w:cs="Arial"/>
          <w:sz w:val="22"/>
          <w:szCs w:val="22"/>
        </w:rPr>
        <w:t xml:space="preserve"> and the security shift supervisor.</w:t>
      </w:r>
      <w:r w:rsidR="000E3E28" w:rsidRPr="004A12C0">
        <w:rPr>
          <w:rFonts w:ascii="Arial" w:hAnsi="Arial" w:cs="Arial"/>
          <w:sz w:val="22"/>
          <w:szCs w:val="22"/>
        </w:rPr>
        <w:t xml:space="preserve">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Discuss inspector responsibilities related to site security and safeguards with your supervisor or a qualified operations or physical security inspector.  Include practical circumstances that you may </w:t>
      </w:r>
      <w:r w:rsidRPr="004A12C0">
        <w:rPr>
          <w:rFonts w:ascii="Arial" w:hAnsi="Arial" w:cs="Arial"/>
          <w:sz w:val="22"/>
          <w:szCs w:val="22"/>
        </w:rPr>
        <w:lastRenderedPageBreak/>
        <w:t>encounter, such as the loss of a security badge or the identification of an inattentive guard.  In addition, discuss any questions that you may have as a result of this activity.</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Meet with your supervisor or a qualified inspector designated by your supervisor and discuss the result of your activities.</w:t>
      </w:r>
    </w:p>
    <w:p w:rsidR="005A2A3B"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sz w:val="22"/>
          <w:szCs w:val="22"/>
        </w:rPr>
        <w:t>DOCUMENTATION:</w:t>
      </w:r>
      <w:r w:rsidRPr="004A12C0">
        <w:rPr>
          <w:rFonts w:ascii="Arial" w:hAnsi="Arial" w:cs="Arial"/>
          <w:sz w:val="22"/>
          <w:szCs w:val="22"/>
        </w:rPr>
        <w:tab/>
      </w:r>
      <w:r w:rsidR="00273A00">
        <w:rPr>
          <w:rFonts w:ascii="Arial" w:hAnsi="Arial" w:cs="Arial"/>
          <w:sz w:val="22"/>
          <w:szCs w:val="22"/>
        </w:rPr>
        <w:tab/>
      </w:r>
      <w:r w:rsidR="006E3EB1" w:rsidRPr="004A12C0">
        <w:rPr>
          <w:rFonts w:ascii="Arial" w:hAnsi="Arial" w:cs="Arial"/>
          <w:sz w:val="22"/>
          <w:szCs w:val="22"/>
        </w:rPr>
        <w:t>Engineering Inspection Proficiency-Level Qualification Signature Card Item OJT-ENG-4</w:t>
      </w:r>
    </w:p>
    <w:p w:rsidR="006E3EB1" w:rsidRPr="004A12C0" w:rsidRDefault="00844A88" w:rsidP="00844A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pPr>
      <w:r w:rsidRPr="004A12C0">
        <w:rPr>
          <w:rFonts w:ascii="Arial" w:hAnsi="Arial" w:cs="Arial"/>
          <w:b/>
          <w:sz w:val="22"/>
          <w:szCs w:val="22"/>
        </w:rPr>
        <w:br w:type="page"/>
      </w:r>
      <w:r w:rsidR="006E3EB1" w:rsidRPr="004A12C0">
        <w:rPr>
          <w:rFonts w:ascii="Arial" w:hAnsi="Arial" w:cs="Arial"/>
          <w:b/>
          <w:bCs/>
          <w:sz w:val="22"/>
          <w:szCs w:val="22"/>
        </w:rPr>
        <w:lastRenderedPageBreak/>
        <w:t>Engineering Inspector On-the-Job Activity</w:t>
      </w:r>
    </w:p>
    <w:p w:rsidR="005A2A3B" w:rsidRPr="004A12C0" w:rsidRDefault="005A2A3B"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b/>
          <w:sz w:val="22"/>
          <w:szCs w:val="22"/>
        </w:rPr>
        <w:t>TOPIC:</w:t>
      </w:r>
      <w:r w:rsidRPr="004A12C0">
        <w:rPr>
          <w:rFonts w:ascii="Arial" w:hAnsi="Arial" w:cs="Arial"/>
          <w:b/>
          <w:sz w:val="22"/>
          <w:szCs w:val="22"/>
        </w:rPr>
        <w:tab/>
      </w:r>
      <w:r w:rsidRPr="004A12C0">
        <w:rPr>
          <w:rFonts w:ascii="Arial" w:hAnsi="Arial" w:cs="Arial"/>
          <w:sz w:val="22"/>
          <w:szCs w:val="22"/>
        </w:rPr>
        <w:tab/>
      </w:r>
      <w:r w:rsidR="00273A00">
        <w:rPr>
          <w:rFonts w:ascii="Arial" w:hAnsi="Arial" w:cs="Arial"/>
          <w:sz w:val="22"/>
          <w:szCs w:val="22"/>
        </w:rPr>
        <w:tab/>
      </w:r>
      <w:r w:rsidR="006E3EB1" w:rsidRPr="004A12C0">
        <w:rPr>
          <w:rFonts w:ascii="Arial" w:hAnsi="Arial" w:cs="Arial"/>
          <w:sz w:val="22"/>
          <w:szCs w:val="22"/>
        </w:rPr>
        <w:t>(OJT-ENG-5) Radiation Protection Program and Implementation</w:t>
      </w:r>
      <w:r w:rsidR="00D72B28" w:rsidRPr="004A12C0">
        <w:rPr>
          <w:rFonts w:ascii="Arial" w:hAnsi="Arial" w:cs="Arial"/>
          <w:sz w:val="22"/>
          <w:szCs w:val="22"/>
        </w:rPr>
        <w:fldChar w:fldCharType="begin"/>
      </w:r>
      <w:proofErr w:type="spellStart"/>
      <w:proofErr w:type="gramStart"/>
      <w:r w:rsidR="006E3EB1" w:rsidRPr="004A12C0">
        <w:rPr>
          <w:rFonts w:ascii="Arial" w:hAnsi="Arial" w:cs="Arial"/>
          <w:sz w:val="22"/>
          <w:szCs w:val="22"/>
        </w:rPr>
        <w:instrText>tc</w:instrText>
      </w:r>
      <w:proofErr w:type="spellEnd"/>
      <w:proofErr w:type="gramEnd"/>
      <w:r w:rsidR="006E3EB1" w:rsidRPr="004A12C0">
        <w:rPr>
          <w:rFonts w:ascii="Arial" w:hAnsi="Arial" w:cs="Arial"/>
          <w:sz w:val="22"/>
          <w:szCs w:val="22"/>
        </w:rPr>
        <w:instrText xml:space="preserve"> \l2 "</w:instrText>
      </w:r>
      <w:bookmarkStart w:id="57" w:name="_Toc327256578"/>
      <w:r w:rsidR="006E3EB1" w:rsidRPr="004A12C0">
        <w:rPr>
          <w:rFonts w:ascii="Arial" w:hAnsi="Arial" w:cs="Arial"/>
          <w:sz w:val="22"/>
          <w:szCs w:val="22"/>
        </w:rPr>
        <w:instrText>(OJT-ENG-5) Radiation Protection Program and Implementation</w:instrText>
      </w:r>
      <w:bookmarkEnd w:id="57"/>
      <w:r w:rsidR="00D72B28" w:rsidRPr="004A12C0">
        <w:rPr>
          <w:rFonts w:ascii="Arial" w:hAnsi="Arial" w:cs="Arial"/>
          <w:sz w:val="22"/>
          <w:szCs w:val="22"/>
        </w:rPr>
        <w:fldChar w:fldCharType="end"/>
      </w:r>
      <w:r w:rsidR="006E3EB1" w:rsidRPr="004A12C0">
        <w:rPr>
          <w:rFonts w:ascii="Arial" w:hAnsi="Arial" w:cs="Arial"/>
          <w:sz w:val="22"/>
          <w:szCs w:val="22"/>
        </w:rPr>
        <w:t xml:space="preserve"> </w:t>
      </w:r>
    </w:p>
    <w:p w:rsidR="005A2A3B"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4A12C0">
        <w:rPr>
          <w:rFonts w:ascii="Arial" w:hAnsi="Arial" w:cs="Arial"/>
          <w:b/>
          <w:sz w:val="22"/>
          <w:szCs w:val="22"/>
        </w:rPr>
        <w:t>PURPOSE:</w:t>
      </w:r>
      <w:r w:rsidRPr="004A12C0">
        <w:rPr>
          <w:rFonts w:ascii="Arial" w:hAnsi="Arial" w:cs="Arial"/>
          <w:b/>
          <w:sz w:val="22"/>
          <w:szCs w:val="22"/>
        </w:rPr>
        <w:tab/>
      </w:r>
      <w:r w:rsidRPr="004A12C0">
        <w:rPr>
          <w:rFonts w:ascii="Arial" w:hAnsi="Arial" w:cs="Arial"/>
          <w:sz w:val="22"/>
          <w:szCs w:val="22"/>
        </w:rPr>
        <w:tab/>
      </w:r>
      <w:r w:rsidR="006E3EB1" w:rsidRPr="004A12C0">
        <w:rPr>
          <w:rFonts w:ascii="Arial" w:hAnsi="Arial" w:cs="Arial"/>
          <w:sz w:val="22"/>
          <w:szCs w:val="22"/>
        </w:rPr>
        <w:t xml:space="preserve">The radiation protection program and implementing procedures are intended to ensure adequate protection of worker health and safety from exposure to radiation from radioactive material during routine nuclear reactor operation.  Licensee procedures, 10 CFR Part 19, </w:t>
      </w:r>
      <w:r w:rsidR="006E3EB1" w:rsidRPr="004A12C0">
        <w:rPr>
          <w:rFonts w:ascii="Arial" w:hAnsi="Arial" w:cs="Arial"/>
          <w:sz w:val="22"/>
          <w:szCs w:val="22"/>
        </w:rPr>
        <w:sym w:font="WP TypographicSymbols" w:char="0041"/>
      </w:r>
      <w:r w:rsidR="006E3EB1" w:rsidRPr="004A12C0">
        <w:rPr>
          <w:rFonts w:ascii="Arial" w:hAnsi="Arial" w:cs="Arial"/>
          <w:sz w:val="22"/>
          <w:szCs w:val="22"/>
        </w:rPr>
        <w:t>Notes, Instructions and Reports to Workers:  Inspection and Investigations,</w:t>
      </w:r>
      <w:r w:rsidR="006E3EB1" w:rsidRPr="004A12C0">
        <w:rPr>
          <w:rFonts w:ascii="Arial" w:hAnsi="Arial" w:cs="Arial"/>
          <w:sz w:val="22"/>
          <w:szCs w:val="22"/>
        </w:rPr>
        <w:sym w:font="WP TypographicSymbols" w:char="0040"/>
      </w:r>
      <w:r w:rsidR="006E3EB1" w:rsidRPr="004A12C0">
        <w:rPr>
          <w:rFonts w:ascii="Arial" w:hAnsi="Arial" w:cs="Arial"/>
          <w:sz w:val="22"/>
          <w:szCs w:val="22"/>
        </w:rPr>
        <w:t xml:space="preserve"> and 10 CFR Part 20, </w:t>
      </w:r>
      <w:r w:rsidR="006E3EB1" w:rsidRPr="004A12C0">
        <w:rPr>
          <w:rFonts w:ascii="Arial" w:hAnsi="Arial" w:cs="Arial"/>
          <w:sz w:val="22"/>
          <w:szCs w:val="22"/>
        </w:rPr>
        <w:sym w:font="WP TypographicSymbols" w:char="0041"/>
      </w:r>
      <w:r w:rsidR="006E3EB1" w:rsidRPr="004A12C0">
        <w:rPr>
          <w:rFonts w:ascii="Arial" w:hAnsi="Arial" w:cs="Arial"/>
          <w:sz w:val="22"/>
          <w:szCs w:val="22"/>
        </w:rPr>
        <w:t>Standards for Protection Against Radiation,</w:t>
      </w:r>
      <w:r w:rsidR="006E3EB1" w:rsidRPr="004A12C0">
        <w:rPr>
          <w:rFonts w:ascii="Arial" w:hAnsi="Arial" w:cs="Arial"/>
          <w:sz w:val="22"/>
          <w:szCs w:val="22"/>
        </w:rPr>
        <w:sym w:font="WP TypographicSymbols" w:char="0040"/>
      </w:r>
      <w:r w:rsidR="006E3EB1" w:rsidRPr="004A12C0">
        <w:rPr>
          <w:rFonts w:ascii="Arial" w:hAnsi="Arial" w:cs="Arial"/>
          <w:sz w:val="22"/>
          <w:szCs w:val="22"/>
        </w:rPr>
        <w:t xml:space="preserve"> address the as-low-as-reasonably-achievable (ALARA) program, external exposure, internal exposure, respiratory protection, posting and labeling, survey, and reporting requirements.  This activity will provide you with a general understanding of the applicable regulatory requirements, the licensee</w:t>
      </w:r>
      <w:r w:rsidR="006E3EB1" w:rsidRPr="004A12C0">
        <w:rPr>
          <w:rFonts w:ascii="Arial" w:hAnsi="Arial" w:cs="Arial"/>
          <w:sz w:val="22"/>
          <w:szCs w:val="22"/>
        </w:rPr>
        <w:sym w:font="WP TypographicSymbols" w:char="003D"/>
      </w:r>
      <w:r w:rsidR="006E3EB1" w:rsidRPr="004A12C0">
        <w:rPr>
          <w:rFonts w:ascii="Arial" w:hAnsi="Arial" w:cs="Arial"/>
          <w:sz w:val="22"/>
          <w:szCs w:val="22"/>
        </w:rPr>
        <w:t xml:space="preserve">s radiation protection program, and implementing procedures.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A2A3B"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COMPETENCY</w:t>
      </w: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AREA:</w:t>
      </w:r>
      <w:r w:rsidRPr="004A12C0">
        <w:rPr>
          <w:rFonts w:ascii="Arial" w:hAnsi="Arial" w:cs="Arial"/>
          <w:b/>
          <w:bCs/>
          <w:sz w:val="22"/>
          <w:szCs w:val="22"/>
        </w:rPr>
        <w:tab/>
      </w:r>
      <w:r w:rsidRPr="004A12C0">
        <w:rPr>
          <w:rFonts w:ascii="Arial" w:hAnsi="Arial" w:cs="Arial"/>
          <w:b/>
          <w:bCs/>
          <w:sz w:val="22"/>
          <w:szCs w:val="22"/>
        </w:rPr>
        <w:tab/>
      </w:r>
      <w:r w:rsidRPr="004A12C0">
        <w:rPr>
          <w:rFonts w:ascii="Arial" w:hAnsi="Arial" w:cs="Arial"/>
          <w:b/>
          <w:bCs/>
          <w:sz w:val="22"/>
          <w:szCs w:val="22"/>
        </w:rPr>
        <w:tab/>
      </w:r>
      <w:r w:rsidR="006E3EB1" w:rsidRPr="004A12C0">
        <w:rPr>
          <w:rFonts w:ascii="Arial" w:hAnsi="Arial" w:cs="Arial"/>
          <w:sz w:val="22"/>
          <w:szCs w:val="22"/>
        </w:rPr>
        <w:t>INSPECTION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 xml:space="preserve">LEVEL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4A12C0">
        <w:rPr>
          <w:rFonts w:ascii="Arial" w:hAnsi="Arial" w:cs="Arial"/>
          <w:b/>
          <w:bCs/>
          <w:sz w:val="22"/>
          <w:szCs w:val="22"/>
        </w:rPr>
        <w:t>OF EFFORT:</w:t>
      </w:r>
      <w:r w:rsidRPr="004A12C0">
        <w:rPr>
          <w:rFonts w:ascii="Arial" w:hAnsi="Arial" w:cs="Arial"/>
          <w:sz w:val="22"/>
          <w:szCs w:val="22"/>
        </w:rPr>
        <w:tab/>
      </w:r>
      <w:r w:rsidR="00CF592C" w:rsidRPr="004A12C0">
        <w:rPr>
          <w:rFonts w:ascii="Arial" w:hAnsi="Arial" w:cs="Arial"/>
          <w:sz w:val="22"/>
          <w:szCs w:val="22"/>
        </w:rPr>
        <w:tab/>
      </w:r>
      <w:r w:rsidRPr="004A12C0">
        <w:rPr>
          <w:rFonts w:ascii="Arial" w:hAnsi="Arial" w:cs="Arial"/>
          <w:sz w:val="22"/>
          <w:szCs w:val="22"/>
        </w:rPr>
        <w:t>16 hours</w:t>
      </w:r>
    </w:p>
    <w:p w:rsidR="005A2A3B"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A12C0">
        <w:rPr>
          <w:rFonts w:ascii="Arial" w:hAnsi="Arial" w:cs="Arial"/>
          <w:b/>
          <w:sz w:val="22"/>
          <w:szCs w:val="22"/>
        </w:rPr>
        <w:t>REFERENCES:</w:t>
      </w:r>
      <w:r w:rsidRPr="004A12C0">
        <w:rPr>
          <w:rFonts w:ascii="Arial" w:hAnsi="Arial" w:cs="Arial"/>
          <w:sz w:val="22"/>
          <w:szCs w:val="22"/>
        </w:rPr>
        <w:tab/>
        <w:t>1.</w:t>
      </w:r>
      <w:r w:rsidRPr="004A12C0">
        <w:rPr>
          <w:rFonts w:ascii="Arial" w:hAnsi="Arial" w:cs="Arial"/>
          <w:sz w:val="22"/>
          <w:szCs w:val="22"/>
        </w:rPr>
        <w:tab/>
      </w:r>
      <w:r w:rsidR="006E3EB1" w:rsidRPr="004A12C0">
        <w:rPr>
          <w:rFonts w:ascii="Arial" w:hAnsi="Arial" w:cs="Arial"/>
          <w:sz w:val="22"/>
          <w:szCs w:val="22"/>
        </w:rPr>
        <w:t>Licensee procedures addressing the implementation of NRC inspections of the radiation protection program</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Plant technical specifications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Plant UFSAR</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10 CFR Part 19, </w:t>
      </w:r>
      <w:r w:rsidRPr="004A12C0">
        <w:rPr>
          <w:rFonts w:ascii="Arial" w:hAnsi="Arial" w:cs="Arial"/>
          <w:sz w:val="22"/>
          <w:szCs w:val="22"/>
        </w:rPr>
        <w:sym w:font="WP TypographicSymbols" w:char="0041"/>
      </w:r>
      <w:r w:rsidRPr="004A12C0">
        <w:rPr>
          <w:rFonts w:ascii="Arial" w:hAnsi="Arial" w:cs="Arial"/>
          <w:sz w:val="22"/>
          <w:szCs w:val="22"/>
        </w:rPr>
        <w:t>Notices, Instructions and Reports to Workers:  Inspection and Investigations</w:t>
      </w:r>
      <w:r w:rsidRPr="004A12C0">
        <w:rPr>
          <w:rFonts w:ascii="Arial" w:hAnsi="Arial" w:cs="Arial"/>
          <w:sz w:val="22"/>
          <w:szCs w:val="22"/>
        </w:rPr>
        <w:sym w:font="WP TypographicSymbols" w:char="0040"/>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10 CFR Part 20, </w:t>
      </w:r>
      <w:r w:rsidRPr="004A12C0">
        <w:rPr>
          <w:rFonts w:ascii="Arial" w:hAnsi="Arial" w:cs="Arial"/>
          <w:sz w:val="22"/>
          <w:szCs w:val="22"/>
        </w:rPr>
        <w:sym w:font="WP TypographicSymbols" w:char="0041"/>
      </w:r>
      <w:r w:rsidRPr="004A12C0">
        <w:rPr>
          <w:rFonts w:ascii="Arial" w:hAnsi="Arial" w:cs="Arial"/>
          <w:sz w:val="22"/>
          <w:szCs w:val="22"/>
        </w:rPr>
        <w:t>Standards for Protection Against Radiation</w:t>
      </w:r>
      <w:r w:rsidRPr="004A12C0">
        <w:rPr>
          <w:rFonts w:ascii="Arial" w:hAnsi="Arial" w:cs="Arial"/>
          <w:sz w:val="22"/>
          <w:szCs w:val="22"/>
        </w:rPr>
        <w:sym w:font="WP TypographicSymbols" w:char="0040"/>
      </w:r>
      <w:r w:rsidRPr="004A12C0">
        <w:rPr>
          <w:rFonts w:ascii="Arial" w:hAnsi="Arial" w:cs="Arial"/>
          <w:sz w:val="22"/>
          <w:szCs w:val="22"/>
        </w:rPr>
        <w:t xml:space="preserve">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8.38, </w:t>
      </w:r>
      <w:r w:rsidRPr="004A12C0">
        <w:rPr>
          <w:rFonts w:ascii="Arial" w:hAnsi="Arial" w:cs="Arial"/>
          <w:sz w:val="22"/>
          <w:szCs w:val="22"/>
        </w:rPr>
        <w:sym w:font="WP TypographicSymbols" w:char="0041"/>
      </w:r>
      <w:r w:rsidRPr="004A12C0">
        <w:rPr>
          <w:rFonts w:ascii="Arial" w:hAnsi="Arial" w:cs="Arial"/>
          <w:sz w:val="22"/>
          <w:szCs w:val="22"/>
        </w:rPr>
        <w:t>Control of Access to High and Very High Radiation Areas</w:t>
      </w:r>
      <w:r w:rsidRPr="004A12C0">
        <w:rPr>
          <w:rFonts w:ascii="Arial" w:hAnsi="Arial" w:cs="Arial"/>
          <w:sz w:val="22"/>
          <w:szCs w:val="22"/>
        </w:rPr>
        <w:sym w:font="WP TypographicSymbols" w:char="0040"/>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Radiation work permit used for NRC inspection activities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A2A3B"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A12C0">
        <w:rPr>
          <w:rFonts w:ascii="Arial" w:hAnsi="Arial" w:cs="Arial"/>
          <w:b/>
          <w:bCs/>
          <w:sz w:val="22"/>
          <w:szCs w:val="22"/>
        </w:rPr>
        <w:t>EVALUATION</w:t>
      </w: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4A12C0">
        <w:rPr>
          <w:rFonts w:ascii="Arial" w:hAnsi="Arial" w:cs="Arial"/>
          <w:b/>
          <w:bCs/>
          <w:sz w:val="22"/>
          <w:szCs w:val="22"/>
        </w:rPr>
        <w:t>CRITERIA:</w:t>
      </w:r>
      <w:r w:rsidRPr="004A12C0">
        <w:rPr>
          <w:rFonts w:ascii="Arial" w:hAnsi="Arial" w:cs="Arial"/>
          <w:b/>
          <w:bCs/>
          <w:sz w:val="22"/>
          <w:szCs w:val="22"/>
        </w:rPr>
        <w:tab/>
      </w:r>
      <w:r w:rsidRPr="004A12C0">
        <w:rPr>
          <w:rFonts w:ascii="Arial" w:hAnsi="Arial" w:cs="Arial"/>
          <w:b/>
          <w:bCs/>
          <w:sz w:val="22"/>
          <w:szCs w:val="22"/>
        </w:rPr>
        <w:tab/>
      </w:r>
      <w:r w:rsidR="006E3EB1" w:rsidRPr="004A12C0">
        <w:rPr>
          <w:rFonts w:ascii="Arial" w:hAnsi="Arial" w:cs="Arial"/>
          <w:sz w:val="22"/>
          <w:szCs w:val="22"/>
        </w:rPr>
        <w:t>Upon completion of the tasks, you should be able to perform the following:</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3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Generally describe the following terms and provide examples of each term:</w:t>
      </w:r>
    </w:p>
    <w:p w:rsidR="001E2585" w:rsidRPr="004A12C0" w:rsidRDefault="001E2585"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unrestricted area</w:t>
      </w:r>
    </w:p>
    <w:p w:rsidR="006E3EB1" w:rsidRPr="004A12C0" w:rsidRDefault="006E3EB1"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controlled area</w:t>
      </w:r>
    </w:p>
    <w:p w:rsidR="006E3EB1" w:rsidRPr="004A12C0" w:rsidRDefault="006E3EB1"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radiological restricted area</w:t>
      </w:r>
    </w:p>
    <w:p w:rsidR="006E3EB1" w:rsidRPr="004A12C0" w:rsidRDefault="006E3EB1"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radiation area </w:t>
      </w:r>
    </w:p>
    <w:p w:rsidR="006E3EB1" w:rsidRPr="004A12C0" w:rsidRDefault="006E3EB1"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high radiation area</w:t>
      </w:r>
    </w:p>
    <w:p w:rsidR="006E3EB1" w:rsidRPr="004A12C0" w:rsidRDefault="001E2585"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 xml:space="preserve">technical specification </w:t>
      </w:r>
      <w:r w:rsidR="006E3EB1" w:rsidRPr="004A12C0">
        <w:rPr>
          <w:rFonts w:ascii="Arial" w:hAnsi="Arial" w:cs="Arial"/>
          <w:sz w:val="22"/>
          <w:szCs w:val="22"/>
        </w:rPr>
        <w:t>locked high radiation area</w:t>
      </w:r>
    </w:p>
    <w:p w:rsidR="006E3EB1" w:rsidRPr="004A12C0" w:rsidRDefault="006E3EB1"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very high radiation area</w:t>
      </w:r>
    </w:p>
    <w:p w:rsidR="006E3EB1" w:rsidRPr="004A12C0" w:rsidRDefault="006E3EB1"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hot spots </w:t>
      </w:r>
    </w:p>
    <w:p w:rsidR="001E2585" w:rsidRPr="004A12C0" w:rsidRDefault="001E2585"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contaminated area</w:t>
      </w:r>
    </w:p>
    <w:p w:rsidR="001E2585" w:rsidRPr="004A12C0" w:rsidRDefault="001E2585"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hot or discrete particle area</w:t>
      </w:r>
    </w:p>
    <w:p w:rsidR="006E3EB1" w:rsidRPr="004A12C0" w:rsidRDefault="006E3EB1"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airborne radi</w:t>
      </w:r>
      <w:r w:rsidR="001E2585" w:rsidRPr="004A12C0">
        <w:rPr>
          <w:rFonts w:ascii="Arial" w:hAnsi="Arial" w:cs="Arial"/>
          <w:sz w:val="22"/>
          <w:szCs w:val="22"/>
        </w:rPr>
        <w:t>oactivity</w:t>
      </w:r>
      <w:r w:rsidRPr="004A12C0">
        <w:rPr>
          <w:rFonts w:ascii="Arial" w:hAnsi="Arial" w:cs="Arial"/>
          <w:sz w:val="22"/>
          <w:szCs w:val="22"/>
        </w:rPr>
        <w:t xml:space="preserve"> area</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
        <w:rPr>
          <w:rFonts w:ascii="Arial" w:hAnsi="Arial" w:cs="Arial"/>
          <w:sz w:val="22"/>
          <w:szCs w:val="22"/>
        </w:rPr>
      </w:pPr>
    </w:p>
    <w:p w:rsidR="006E3EB1" w:rsidRPr="004A12C0" w:rsidRDefault="006E3EB1" w:rsidP="00097987">
      <w:pPr>
        <w:numPr>
          <w:ilvl w:val="0"/>
          <w:numId w:val="3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Explain the ALARA concept and its application to the performance of radiological work at your site.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Describe the plant</w:t>
      </w:r>
      <w:r w:rsidRPr="004A12C0">
        <w:rPr>
          <w:rFonts w:ascii="Arial" w:hAnsi="Arial" w:cs="Arial"/>
          <w:sz w:val="22"/>
          <w:szCs w:val="22"/>
        </w:rPr>
        <w:sym w:font="WP TypographicSymbols" w:char="003D"/>
      </w:r>
      <w:r w:rsidRPr="004A12C0">
        <w:rPr>
          <w:rFonts w:ascii="Arial" w:hAnsi="Arial" w:cs="Arial"/>
          <w:sz w:val="22"/>
          <w:szCs w:val="22"/>
        </w:rPr>
        <w:t>s overall administrative procedures for control of external, internal, and airborne exposure and its process for implementing the procedures during NRC inspections.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Describe physical and administrative controls for </w:t>
      </w:r>
      <w:r w:rsidR="001E2585" w:rsidRPr="004A12C0">
        <w:rPr>
          <w:rFonts w:ascii="Arial" w:hAnsi="Arial" w:cs="Arial"/>
          <w:sz w:val="22"/>
          <w:szCs w:val="22"/>
        </w:rPr>
        <w:t xml:space="preserve">contaminated areas, </w:t>
      </w:r>
      <w:r w:rsidRPr="004A12C0">
        <w:rPr>
          <w:rFonts w:ascii="Arial" w:hAnsi="Arial" w:cs="Arial"/>
          <w:sz w:val="22"/>
          <w:szCs w:val="22"/>
        </w:rPr>
        <w:t xml:space="preserve">radiation areas, high radiation areas, </w:t>
      </w:r>
      <w:r w:rsidR="001E2585" w:rsidRPr="004A12C0">
        <w:rPr>
          <w:rFonts w:ascii="Arial" w:hAnsi="Arial" w:cs="Arial"/>
          <w:sz w:val="22"/>
          <w:szCs w:val="22"/>
        </w:rPr>
        <w:t xml:space="preserve">technical specification locked high radiation areas, </w:t>
      </w:r>
      <w:r w:rsidRPr="004A12C0">
        <w:rPr>
          <w:rFonts w:ascii="Arial" w:hAnsi="Arial" w:cs="Arial"/>
          <w:sz w:val="22"/>
          <w:szCs w:val="22"/>
        </w:rPr>
        <w:t>very high radiation areas, and airborne radioactivity areas.</w:t>
      </w:r>
    </w:p>
    <w:p w:rsidR="005A2A3B"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b/>
          <w:sz w:val="22"/>
          <w:szCs w:val="22"/>
        </w:rPr>
        <w:t>TASKS:</w:t>
      </w:r>
      <w:r w:rsidRPr="004A12C0">
        <w:rPr>
          <w:rFonts w:ascii="Arial" w:hAnsi="Arial" w:cs="Arial"/>
          <w:sz w:val="22"/>
          <w:szCs w:val="22"/>
        </w:rPr>
        <w:tab/>
      </w:r>
      <w:r w:rsidRPr="004A12C0">
        <w:rPr>
          <w:rFonts w:ascii="Arial" w:hAnsi="Arial" w:cs="Arial"/>
          <w:sz w:val="22"/>
          <w:szCs w:val="22"/>
        </w:rPr>
        <w:tab/>
        <w:t>1.</w:t>
      </w:r>
      <w:r w:rsidRPr="004A12C0">
        <w:rPr>
          <w:rFonts w:ascii="Arial" w:hAnsi="Arial" w:cs="Arial"/>
          <w:sz w:val="22"/>
          <w:szCs w:val="22"/>
        </w:rPr>
        <w:tab/>
      </w:r>
      <w:r w:rsidR="006E3EB1" w:rsidRPr="004A12C0">
        <w:rPr>
          <w:rFonts w:ascii="Arial" w:hAnsi="Arial" w:cs="Arial"/>
          <w:sz w:val="22"/>
          <w:szCs w:val="22"/>
        </w:rPr>
        <w:t>Locate the listed references for a selected facility.</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Review the references and licensee procedures to develop an overall understanding of the regulatory requirements and the implementation of the radiation protection program.  Review the radiation work permit, which allows a visiting NRC inspector to complete the assigned inspection.</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During a plant tour, identify at least one of each of the following</w:t>
      </w:r>
      <w:r w:rsidRPr="004A12C0">
        <w:rPr>
          <w:rFonts w:ascii="Arial" w:hAnsi="Arial" w:cs="Arial"/>
          <w:sz w:val="22"/>
          <w:szCs w:val="22"/>
        </w:rPr>
        <w:sym w:font="WP TypographicSymbols" w:char="0043"/>
      </w:r>
      <w:r w:rsidR="001E2585" w:rsidRPr="004A12C0">
        <w:rPr>
          <w:rFonts w:ascii="Arial" w:hAnsi="Arial" w:cs="Arial"/>
          <w:sz w:val="22"/>
          <w:szCs w:val="22"/>
        </w:rPr>
        <w:t xml:space="preserve">contaminated area, </w:t>
      </w:r>
      <w:r w:rsidRPr="004A12C0">
        <w:rPr>
          <w:rFonts w:ascii="Arial" w:hAnsi="Arial" w:cs="Arial"/>
          <w:sz w:val="22"/>
          <w:szCs w:val="22"/>
        </w:rPr>
        <w:t>radiation area, high radiation area,</w:t>
      </w:r>
      <w:r w:rsidR="001E2585" w:rsidRPr="004A12C0">
        <w:rPr>
          <w:rFonts w:ascii="Arial" w:hAnsi="Arial" w:cs="Arial"/>
          <w:sz w:val="22"/>
          <w:szCs w:val="22"/>
        </w:rPr>
        <w:t xml:space="preserve"> technical specification locked high radiation area,</w:t>
      </w:r>
      <w:r w:rsidRPr="004A12C0">
        <w:rPr>
          <w:rFonts w:ascii="Arial" w:hAnsi="Arial" w:cs="Arial"/>
          <w:sz w:val="22"/>
          <w:szCs w:val="22"/>
        </w:rPr>
        <w:t xml:space="preserve"> very high radiation area, hot spots area, and an airborne radioactivity area.  Observe the licensee</w:t>
      </w:r>
      <w:r w:rsidRPr="004A12C0">
        <w:rPr>
          <w:rFonts w:ascii="Arial" w:hAnsi="Arial" w:cs="Arial"/>
          <w:sz w:val="22"/>
          <w:szCs w:val="22"/>
        </w:rPr>
        <w:sym w:font="WP TypographicSymbols" w:char="003D"/>
      </w:r>
      <w:r w:rsidRPr="004A12C0">
        <w:rPr>
          <w:rFonts w:ascii="Arial" w:hAnsi="Arial" w:cs="Arial"/>
          <w:sz w:val="22"/>
          <w:szCs w:val="22"/>
        </w:rPr>
        <w:t xml:space="preserve">s method of controlling access to each in accordance with regulations and licensee requirements.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Review at least one completed set of radiation survey results and explain how you will incorporate the survey results into your inspection effort.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Review the licensee procedures for radiation control.  Review the actions required of an individual when contamination is detected before exiting the radiation controlled area.</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Meet with your supervisor or a qualified engineering inspector to discuss any questions that you may have as a result of these activities and demonstrate that you can meet the evaluation criteria.</w:t>
      </w:r>
    </w:p>
    <w:p w:rsidR="005A2A3B"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2B3DB7" w:rsidRPr="00273A0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73A00">
        <w:rPr>
          <w:rFonts w:ascii="Arial" w:hAnsi="Arial" w:cs="Arial"/>
          <w:b/>
          <w:sz w:val="22"/>
          <w:szCs w:val="22"/>
        </w:rPr>
        <w:t>DOCUMENTATION:</w:t>
      </w:r>
      <w:r w:rsidR="00273A00">
        <w:rPr>
          <w:rFonts w:ascii="Arial" w:hAnsi="Arial" w:cs="Arial"/>
          <w:b/>
          <w:sz w:val="22"/>
          <w:szCs w:val="22"/>
        </w:rPr>
        <w:tab/>
      </w:r>
      <w:r w:rsidRPr="00273A00">
        <w:rPr>
          <w:rFonts w:ascii="Arial" w:hAnsi="Arial" w:cs="Arial"/>
          <w:sz w:val="22"/>
          <w:szCs w:val="22"/>
        </w:rPr>
        <w:tab/>
      </w:r>
      <w:r w:rsidR="006E3EB1" w:rsidRPr="00273A00">
        <w:rPr>
          <w:rFonts w:ascii="Arial" w:hAnsi="Arial" w:cs="Arial"/>
          <w:sz w:val="22"/>
          <w:szCs w:val="22"/>
        </w:rPr>
        <w:t>Engineering Inspector Proficiency-Level Qualification Signature Card Item OJT-ENG-5</w:t>
      </w:r>
    </w:p>
    <w:p w:rsidR="006E3EB1" w:rsidRPr="003C42CF" w:rsidRDefault="006E3EB1" w:rsidP="00097987">
      <w:pPr>
        <w:widowControl/>
        <w:autoSpaceDE/>
        <w:autoSpaceDN/>
        <w:adjustRightInd/>
        <w:rPr>
          <w:rFonts w:ascii="Arial" w:hAnsi="Arial" w:cs="Arial"/>
          <w:sz w:val="22"/>
          <w:szCs w:val="22"/>
        </w:rPr>
        <w:sectPr w:rsidR="006E3EB1" w:rsidRPr="003C42CF" w:rsidSect="00FD5C50">
          <w:type w:val="continuous"/>
          <w:pgSz w:w="12240" w:h="15840" w:code="1"/>
          <w:pgMar w:top="1440" w:right="1440" w:bottom="1440" w:left="1440" w:header="1440" w:footer="1440" w:gutter="0"/>
          <w:cols w:space="720"/>
          <w:noEndnote/>
          <w:docGrid w:linePitch="326"/>
        </w:sectPr>
      </w:pPr>
    </w:p>
    <w:p w:rsidR="004A12C0" w:rsidRDefault="004A12C0" w:rsidP="00097987">
      <w:pPr>
        <w:widowControl/>
        <w:autoSpaceDE/>
        <w:autoSpaceDN/>
        <w:adjustRightInd/>
        <w:rPr>
          <w:rFonts w:ascii="Arial" w:hAnsi="Arial" w:cs="Arial"/>
          <w:b/>
          <w:bCs/>
        </w:rPr>
      </w:pPr>
      <w:r>
        <w:rPr>
          <w:rFonts w:ascii="Arial" w:hAnsi="Arial" w:cs="Arial"/>
          <w:b/>
          <w:bCs/>
        </w:rPr>
        <w:lastRenderedPageBreak/>
        <w:br w:type="page"/>
      </w:r>
    </w:p>
    <w:p w:rsidR="006E3EB1" w:rsidRPr="004A12C0" w:rsidRDefault="006E3EB1" w:rsidP="008C5A5C">
      <w:pPr>
        <w:widowControl/>
        <w:tabs>
          <w:tab w:val="left" w:pos="0"/>
          <w:tab w:val="left" w:pos="720"/>
          <w:tab w:val="left" w:pos="1440"/>
          <w:tab w:val="left" w:pos="2160"/>
          <w:tab w:val="left" w:pos="2610"/>
          <w:tab w:val="left" w:pos="3060"/>
          <w:tab w:val="left" w:pos="4320"/>
        </w:tabs>
        <w:jc w:val="center"/>
        <w:rPr>
          <w:rFonts w:ascii="Arial" w:hAnsi="Arial" w:cs="Arial"/>
          <w:b/>
          <w:bCs/>
          <w:sz w:val="22"/>
          <w:szCs w:val="22"/>
        </w:rPr>
      </w:pPr>
      <w:r w:rsidRPr="004A12C0">
        <w:rPr>
          <w:rFonts w:ascii="Arial" w:hAnsi="Arial" w:cs="Arial"/>
          <w:b/>
          <w:bCs/>
          <w:sz w:val="22"/>
          <w:szCs w:val="22"/>
        </w:rPr>
        <w:lastRenderedPageBreak/>
        <w:t>Reactor Engineering Technical Proficiency-Level</w:t>
      </w:r>
    </w:p>
    <w:p w:rsidR="006E3EB1" w:rsidRPr="004A12C0" w:rsidRDefault="006E3EB1" w:rsidP="008C5A5C">
      <w:pPr>
        <w:widowControl/>
        <w:tabs>
          <w:tab w:val="left" w:pos="0"/>
          <w:tab w:val="left" w:pos="720"/>
          <w:tab w:val="left" w:pos="1440"/>
          <w:tab w:val="left" w:pos="2160"/>
          <w:tab w:val="left" w:pos="2610"/>
          <w:tab w:val="left" w:pos="3060"/>
          <w:tab w:val="left" w:pos="4320"/>
        </w:tabs>
        <w:jc w:val="center"/>
        <w:rPr>
          <w:rFonts w:ascii="Arial" w:hAnsi="Arial" w:cs="Arial"/>
          <w:sz w:val="22"/>
          <w:szCs w:val="22"/>
        </w:rPr>
      </w:pPr>
      <w:r w:rsidRPr="004A12C0">
        <w:rPr>
          <w:rFonts w:ascii="Arial" w:hAnsi="Arial" w:cs="Arial"/>
          <w:b/>
          <w:bCs/>
          <w:sz w:val="22"/>
          <w:szCs w:val="22"/>
        </w:rPr>
        <w:t>Signature Card and Certification</w:t>
      </w:r>
      <w:r w:rsidR="00D72B28" w:rsidRPr="004A12C0">
        <w:rPr>
          <w:rFonts w:ascii="Arial" w:hAnsi="Arial" w:cs="Arial"/>
          <w:sz w:val="22"/>
          <w:szCs w:val="22"/>
        </w:rPr>
        <w:fldChar w:fldCharType="begin"/>
      </w:r>
      <w:proofErr w:type="spellStart"/>
      <w:proofErr w:type="gramStart"/>
      <w:r w:rsidRPr="004A12C0">
        <w:rPr>
          <w:rFonts w:ascii="Arial" w:hAnsi="Arial" w:cs="Arial"/>
          <w:sz w:val="22"/>
          <w:szCs w:val="22"/>
        </w:rPr>
        <w:instrText>tc</w:instrText>
      </w:r>
      <w:proofErr w:type="spellEnd"/>
      <w:proofErr w:type="gramEnd"/>
      <w:r w:rsidRPr="004A12C0">
        <w:rPr>
          <w:rFonts w:ascii="Arial" w:hAnsi="Arial" w:cs="Arial"/>
          <w:sz w:val="22"/>
          <w:szCs w:val="22"/>
        </w:rPr>
        <w:instrText xml:space="preserve"> \l1 "</w:instrText>
      </w:r>
      <w:bookmarkStart w:id="58" w:name="_Toc327256579"/>
      <w:r w:rsidRPr="004A12C0">
        <w:rPr>
          <w:rFonts w:ascii="Arial" w:hAnsi="Arial" w:cs="Arial"/>
          <w:b/>
          <w:bCs/>
          <w:sz w:val="22"/>
          <w:szCs w:val="22"/>
        </w:rPr>
        <w:instrText>Reactor Engineering Technical Proficiency-Level Signature Card and Certification</w:instrText>
      </w:r>
      <w:bookmarkEnd w:id="58"/>
      <w:r w:rsidR="00D72B28" w:rsidRPr="004A12C0">
        <w:rPr>
          <w:rFonts w:ascii="Arial" w:hAnsi="Arial" w:cs="Arial"/>
          <w:sz w:val="22"/>
          <w:szCs w:val="22"/>
        </w:rPr>
        <w:fldChar w:fldCharType="end"/>
      </w: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p>
    <w:tbl>
      <w:tblPr>
        <w:tblW w:w="0" w:type="auto"/>
        <w:jc w:val="center"/>
        <w:tblLayout w:type="fixed"/>
        <w:tblCellMar>
          <w:left w:w="120" w:type="dxa"/>
          <w:right w:w="120" w:type="dxa"/>
        </w:tblCellMar>
        <w:tblLook w:val="0000"/>
      </w:tblPr>
      <w:tblGrid>
        <w:gridCol w:w="5937"/>
        <w:gridCol w:w="1532"/>
        <w:gridCol w:w="1890"/>
      </w:tblGrid>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sz w:val="20"/>
                <w:szCs w:val="20"/>
              </w:rPr>
            </w:pPr>
            <w:r w:rsidRPr="003C42CF">
              <w:rPr>
                <w:rFonts w:ascii="Arial" w:hAnsi="Arial" w:cs="Arial"/>
                <w:i/>
                <w:iCs/>
                <w:sz w:val="20"/>
                <w:szCs w:val="20"/>
              </w:rPr>
              <w:t>Inspector Name:  ___________________________________</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i/>
                <w:iCs/>
                <w:sz w:val="20"/>
                <w:szCs w:val="20"/>
              </w:rPr>
            </w:pPr>
            <w:r w:rsidRPr="003C42CF">
              <w:rPr>
                <w:rFonts w:ascii="Arial" w:hAnsi="Arial" w:cs="Arial"/>
                <w:i/>
                <w:iCs/>
                <w:sz w:val="20"/>
                <w:szCs w:val="20"/>
              </w:rPr>
              <w:t>Employee</w:t>
            </w: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sz w:val="20"/>
                <w:szCs w:val="20"/>
              </w:rPr>
            </w:pPr>
            <w:r w:rsidRPr="003C42CF">
              <w:rPr>
                <w:rFonts w:ascii="Arial" w:hAnsi="Arial" w:cs="Arial"/>
                <w:i/>
                <w:iCs/>
                <w:sz w:val="20"/>
                <w:szCs w:val="20"/>
              </w:rPr>
              <w:t>Initials/Date</w:t>
            </w: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i/>
                <w:iCs/>
                <w:sz w:val="20"/>
                <w:szCs w:val="20"/>
              </w:rPr>
            </w:pPr>
            <w:r w:rsidRPr="003C42CF">
              <w:rPr>
                <w:rFonts w:ascii="Arial" w:hAnsi="Arial" w:cs="Arial"/>
                <w:i/>
                <w:iCs/>
                <w:sz w:val="20"/>
                <w:szCs w:val="20"/>
              </w:rPr>
              <w:t>Supervisor</w:t>
            </w:r>
            <w:r w:rsidRPr="003C42CF">
              <w:rPr>
                <w:rFonts w:ascii="Arial" w:hAnsi="Arial" w:cs="Arial"/>
                <w:i/>
                <w:iCs/>
                <w:sz w:val="20"/>
                <w:szCs w:val="20"/>
              </w:rPr>
              <w:sym w:font="WP TypographicSymbols" w:char="003D"/>
            </w:r>
            <w:r w:rsidRPr="003C42CF">
              <w:rPr>
                <w:rFonts w:ascii="Arial" w:hAnsi="Arial" w:cs="Arial"/>
                <w:i/>
                <w:iCs/>
                <w:sz w:val="20"/>
                <w:szCs w:val="20"/>
              </w:rPr>
              <w:t>s</w:t>
            </w: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sz w:val="20"/>
                <w:szCs w:val="20"/>
              </w:rPr>
            </w:pPr>
            <w:r w:rsidRPr="003C42CF">
              <w:rPr>
                <w:rFonts w:ascii="Arial" w:hAnsi="Arial" w:cs="Arial"/>
                <w:i/>
                <w:iCs/>
                <w:sz w:val="20"/>
                <w:szCs w:val="20"/>
              </w:rPr>
              <w:t>Signature/Date</w:t>
            </w:r>
          </w:p>
        </w:tc>
      </w:tr>
      <w:tr w:rsidR="00A0731C" w:rsidRPr="003C42CF">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6E3EB1" w:rsidRPr="00C513AB"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sz w:val="22"/>
                <w:szCs w:val="22"/>
              </w:rPr>
            </w:pPr>
            <w:r w:rsidRPr="00C513AB">
              <w:rPr>
                <w:rFonts w:ascii="Arial" w:hAnsi="Arial" w:cs="Arial"/>
                <w:b/>
                <w:bCs/>
                <w:i/>
                <w:iCs/>
                <w:sz w:val="22"/>
                <w:szCs w:val="22"/>
              </w:rPr>
              <w:t>A.  Training Courses</w:t>
            </w: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i/>
                <w:iCs/>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Power Plant Engineering (self study)</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Reactor Full Series (either BWR or PWR)</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Basic Reactor Operations for alternate reactor type</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A0731C" w:rsidRPr="003C42CF">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6E3EB1" w:rsidRPr="00C513AB"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C513AB">
              <w:rPr>
                <w:rFonts w:ascii="Arial" w:hAnsi="Arial" w:cs="Arial"/>
                <w:b/>
                <w:bCs/>
                <w:i/>
                <w:iCs/>
                <w:sz w:val="22"/>
                <w:szCs w:val="22"/>
              </w:rPr>
              <w:t>B.  Individual Study Activities</w:t>
            </w: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ISA-ENG-1 Component Design Bases Inspection</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ISA-ENG-2</w:t>
            </w:r>
            <w:r w:rsidR="001671E5">
              <w:rPr>
                <w:rFonts w:ascii="Arial" w:hAnsi="Arial" w:cs="Arial"/>
                <w:sz w:val="20"/>
                <w:szCs w:val="20"/>
              </w:rPr>
              <w:t xml:space="preserve"> </w:t>
            </w:r>
            <w:r w:rsidRPr="003C42CF">
              <w:rPr>
                <w:rFonts w:ascii="Arial" w:hAnsi="Arial" w:cs="Arial"/>
                <w:sz w:val="20"/>
                <w:szCs w:val="20"/>
              </w:rPr>
              <w:t>The NRC</w:t>
            </w:r>
            <w:r w:rsidRPr="003C42CF">
              <w:rPr>
                <w:rFonts w:ascii="Arial" w:hAnsi="Arial" w:cs="Arial"/>
                <w:sz w:val="20"/>
                <w:szCs w:val="20"/>
              </w:rPr>
              <w:sym w:font="WP TypographicSymbols" w:char="003D"/>
            </w:r>
            <w:r w:rsidRPr="003C42CF">
              <w:rPr>
                <w:rFonts w:ascii="Arial" w:hAnsi="Arial" w:cs="Arial"/>
                <w:sz w:val="20"/>
                <w:szCs w:val="20"/>
              </w:rPr>
              <w:t xml:space="preserve">s Review of Temporary and Permanent Plant Modifications </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ISA-ENG-3</w:t>
            </w:r>
            <w:r w:rsidR="001671E5">
              <w:rPr>
                <w:rFonts w:ascii="Arial" w:hAnsi="Arial" w:cs="Arial"/>
                <w:sz w:val="20"/>
                <w:szCs w:val="20"/>
              </w:rPr>
              <w:t xml:space="preserve"> </w:t>
            </w:r>
            <w:r w:rsidRPr="003C42CF">
              <w:rPr>
                <w:rFonts w:ascii="Arial" w:hAnsi="Arial" w:cs="Arial"/>
                <w:sz w:val="20"/>
                <w:szCs w:val="20"/>
              </w:rPr>
              <w:t>Evaluations of Changes, Tests, and Experiments (10 CFR 50.59)</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ISA-ENG-4</w:t>
            </w:r>
            <w:r w:rsidR="001671E5">
              <w:rPr>
                <w:rFonts w:ascii="Arial" w:hAnsi="Arial" w:cs="Arial"/>
                <w:sz w:val="20"/>
                <w:szCs w:val="20"/>
              </w:rPr>
              <w:t xml:space="preserve"> </w:t>
            </w:r>
            <w:r w:rsidRPr="003C42CF">
              <w:rPr>
                <w:rFonts w:ascii="Arial" w:hAnsi="Arial" w:cs="Arial"/>
                <w:sz w:val="20"/>
                <w:szCs w:val="20"/>
              </w:rPr>
              <w:t>Basic Codes, Standards, and Regulatory Guides for Engineering Support</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ISA-ENG-5</w:t>
            </w:r>
            <w:r w:rsidR="001671E5">
              <w:rPr>
                <w:rFonts w:ascii="Arial" w:hAnsi="Arial" w:cs="Arial"/>
                <w:sz w:val="20"/>
                <w:szCs w:val="20"/>
              </w:rPr>
              <w:t xml:space="preserve"> </w:t>
            </w:r>
            <w:r w:rsidRPr="003C42CF">
              <w:rPr>
                <w:rFonts w:ascii="Arial" w:hAnsi="Arial" w:cs="Arial"/>
                <w:sz w:val="20"/>
                <w:szCs w:val="20"/>
              </w:rPr>
              <w:t>Significance Determination Process</w:t>
            </w:r>
            <w:r w:rsidRPr="003C42CF">
              <w:rPr>
                <w:rFonts w:ascii="Arial" w:hAnsi="Arial" w:cs="Arial"/>
                <w:sz w:val="20"/>
                <w:szCs w:val="20"/>
              </w:rPr>
              <w:sym w:font="WP TypographicSymbols" w:char="0043"/>
            </w:r>
            <w:r w:rsidRPr="003C42CF">
              <w:rPr>
                <w:rFonts w:ascii="Arial" w:hAnsi="Arial" w:cs="Arial"/>
                <w:sz w:val="20"/>
                <w:szCs w:val="20"/>
              </w:rPr>
              <w:t>Reactor Inspection Findings for At-Power Situations</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CF592C"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CF592C" w:rsidRDefault="00CF592C" w:rsidP="00337523">
            <w:pPr>
              <w:spacing w:line="120" w:lineRule="exact"/>
              <w:rPr>
                <w:rFonts w:ascii="Arial" w:hAnsi="Arial" w:cs="Arial"/>
              </w:rPr>
            </w:pPr>
          </w:p>
          <w:p w:rsidR="002631E9" w:rsidRPr="00CF592C" w:rsidRDefault="00CF592C" w:rsidP="00B16A78">
            <w:pPr>
              <w:spacing w:line="276" w:lineRule="auto"/>
              <w:rPr>
                <w:rFonts w:ascii="Arial" w:hAnsi="Arial" w:cs="Arial"/>
                <w:sz w:val="20"/>
                <w:szCs w:val="20"/>
              </w:rPr>
            </w:pPr>
            <w:r w:rsidRPr="00CF592C">
              <w:rPr>
                <w:rFonts w:ascii="Arial" w:hAnsi="Arial" w:cs="Arial"/>
                <w:sz w:val="20"/>
                <w:szCs w:val="20"/>
              </w:rPr>
              <w:t>ISA-ENG-6 Maintenance Rule</w:t>
            </w:r>
          </w:p>
        </w:tc>
        <w:tc>
          <w:tcPr>
            <w:tcW w:w="1532" w:type="dxa"/>
            <w:tcBorders>
              <w:top w:val="single" w:sz="6" w:space="0" w:color="000000"/>
              <w:left w:val="single" w:sz="6" w:space="0" w:color="000000"/>
              <w:bottom w:val="single" w:sz="6" w:space="0" w:color="000000"/>
              <w:right w:val="single" w:sz="6" w:space="0" w:color="000000"/>
            </w:tcBorders>
          </w:tcPr>
          <w:p w:rsidR="00CF592C" w:rsidRPr="003C42CF" w:rsidRDefault="00CF592C" w:rsidP="00337523">
            <w:pPr>
              <w:spacing w:line="120" w:lineRule="exact"/>
              <w:rPr>
                <w:rFonts w:ascii="Arial" w:hAnsi="Arial" w:cs="Arial"/>
                <w:sz w:val="20"/>
                <w:szCs w:val="20"/>
              </w:rPr>
            </w:pPr>
          </w:p>
        </w:tc>
        <w:tc>
          <w:tcPr>
            <w:tcW w:w="1890" w:type="dxa"/>
            <w:tcBorders>
              <w:top w:val="single" w:sz="6" w:space="0" w:color="000000"/>
              <w:left w:val="single" w:sz="6" w:space="0" w:color="000000"/>
              <w:bottom w:val="single" w:sz="6" w:space="0" w:color="000000"/>
              <w:right w:val="single" w:sz="6" w:space="0" w:color="000000"/>
            </w:tcBorders>
          </w:tcPr>
          <w:p w:rsidR="00CF592C" w:rsidRPr="003C42CF" w:rsidRDefault="00CF592C" w:rsidP="00337523">
            <w:pPr>
              <w:spacing w:line="120" w:lineRule="exact"/>
              <w:rPr>
                <w:rFonts w:ascii="Arial" w:hAnsi="Arial" w:cs="Arial"/>
              </w:rPr>
            </w:pPr>
          </w:p>
        </w:tc>
      </w:tr>
      <w:tr w:rsidR="00A0731C" w:rsidRPr="003C42CF">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6E3EB1" w:rsidRPr="00C513AB"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C513AB">
              <w:rPr>
                <w:rFonts w:ascii="Arial" w:hAnsi="Arial" w:cs="Arial"/>
                <w:b/>
                <w:bCs/>
                <w:i/>
                <w:iCs/>
                <w:sz w:val="22"/>
                <w:szCs w:val="22"/>
              </w:rPr>
              <w:t>C.  On-the-Job Training Activities</w:t>
            </w: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OJT-ENG-1</w:t>
            </w:r>
            <w:r w:rsidR="001671E5">
              <w:rPr>
                <w:rFonts w:ascii="Arial" w:hAnsi="Arial" w:cs="Arial"/>
                <w:sz w:val="20"/>
                <w:szCs w:val="20"/>
              </w:rPr>
              <w:t xml:space="preserve"> </w:t>
            </w:r>
            <w:r w:rsidRPr="003C42CF">
              <w:rPr>
                <w:rFonts w:ascii="Arial" w:hAnsi="Arial" w:cs="Arial"/>
                <w:sz w:val="20"/>
                <w:szCs w:val="20"/>
              </w:rPr>
              <w:t>Component Design Bases Inspection</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trHeight w:hRule="exact" w:val="398"/>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OJT-ENG-2</w:t>
            </w:r>
            <w:r w:rsidR="001671E5">
              <w:rPr>
                <w:rFonts w:ascii="Arial" w:hAnsi="Arial" w:cs="Arial"/>
                <w:sz w:val="20"/>
                <w:szCs w:val="20"/>
              </w:rPr>
              <w:t xml:space="preserve"> </w:t>
            </w:r>
            <w:r w:rsidRPr="003C42CF">
              <w:rPr>
                <w:rFonts w:ascii="Arial" w:hAnsi="Arial" w:cs="Arial"/>
                <w:sz w:val="20"/>
                <w:szCs w:val="20"/>
              </w:rPr>
              <w:t>Permanent Plant Modifications</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OJT-ENG-3</w:t>
            </w:r>
            <w:r w:rsidR="001671E5">
              <w:rPr>
                <w:rFonts w:ascii="Arial" w:hAnsi="Arial" w:cs="Arial"/>
                <w:sz w:val="20"/>
                <w:szCs w:val="20"/>
              </w:rPr>
              <w:t xml:space="preserve"> </w:t>
            </w:r>
            <w:r w:rsidRPr="003C42CF">
              <w:rPr>
                <w:rFonts w:ascii="Arial" w:hAnsi="Arial" w:cs="Arial"/>
                <w:sz w:val="20"/>
                <w:szCs w:val="20"/>
              </w:rPr>
              <w:t>Inspection of Licensee Changes, Tests, and Experiments (10 CFR 50.59)</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OJT-ENG-4 Security Plan and Implementation</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1671E5">
            <w:pPr>
              <w:widowControl/>
              <w:tabs>
                <w:tab w:val="left" w:pos="720"/>
                <w:tab w:val="left" w:pos="1500"/>
                <w:tab w:val="left" w:pos="2160"/>
                <w:tab w:val="left" w:pos="2610"/>
                <w:tab w:val="left" w:pos="3060"/>
                <w:tab w:val="left" w:pos="4320"/>
              </w:tabs>
              <w:spacing w:after="58"/>
              <w:ind w:left="1410" w:hanging="1410"/>
              <w:rPr>
                <w:rFonts w:ascii="Arial" w:hAnsi="Arial" w:cs="Arial"/>
                <w:sz w:val="20"/>
                <w:szCs w:val="20"/>
              </w:rPr>
            </w:pPr>
            <w:r w:rsidRPr="003C42CF">
              <w:rPr>
                <w:rFonts w:ascii="Arial" w:hAnsi="Arial" w:cs="Arial"/>
                <w:sz w:val="20"/>
                <w:szCs w:val="20"/>
              </w:rPr>
              <w:t>OJT-ENG-5 Radiation Protection Program and Implementation</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bl>
    <w:p w:rsidR="004A12C0" w:rsidRDefault="004A12C0"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p>
    <w:p w:rsidR="006E3EB1" w:rsidRPr="004A12C0"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Supervisor</w:t>
      </w:r>
      <w:r w:rsidRPr="004A12C0">
        <w:rPr>
          <w:rFonts w:ascii="Arial" w:hAnsi="Arial" w:cs="Arial"/>
          <w:sz w:val="22"/>
          <w:szCs w:val="22"/>
        </w:rPr>
        <w:sym w:font="WP TypographicSymbols" w:char="003D"/>
      </w:r>
      <w:r w:rsidRPr="004A12C0">
        <w:rPr>
          <w:rFonts w:ascii="Arial" w:hAnsi="Arial" w:cs="Arial"/>
          <w:sz w:val="22"/>
          <w:szCs w:val="22"/>
        </w:rPr>
        <w:t>s signature indicates successful completion of all required courses and activities listed in this journal and readiness to appear before the Oral Board.</w:t>
      </w:r>
    </w:p>
    <w:p w:rsidR="006E3EB1" w:rsidRPr="004A12C0"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p>
    <w:p w:rsidR="006E3EB1" w:rsidRPr="004A12C0"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Supervisor</w:t>
      </w:r>
      <w:r w:rsidRPr="004A12C0">
        <w:rPr>
          <w:rFonts w:ascii="Arial" w:hAnsi="Arial" w:cs="Arial"/>
          <w:sz w:val="22"/>
          <w:szCs w:val="22"/>
        </w:rPr>
        <w:sym w:font="WP TypographicSymbols" w:char="003D"/>
      </w:r>
      <w:r w:rsidRPr="004A12C0">
        <w:rPr>
          <w:rFonts w:ascii="Arial" w:hAnsi="Arial" w:cs="Arial"/>
          <w:sz w:val="22"/>
          <w:szCs w:val="22"/>
        </w:rPr>
        <w:t>s Signature: ______________________________ Date: _____________</w:t>
      </w:r>
    </w:p>
    <w:p w:rsidR="006E3EB1" w:rsidRPr="004A12C0"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The appropriate Form 1, </w:t>
      </w:r>
      <w:r w:rsidRPr="004A12C0">
        <w:rPr>
          <w:rFonts w:ascii="Arial" w:hAnsi="Arial" w:cs="Arial"/>
          <w:sz w:val="22"/>
          <w:szCs w:val="22"/>
        </w:rPr>
        <w:sym w:font="WP TypographicSymbols" w:char="0041"/>
      </w:r>
      <w:r w:rsidRPr="004A12C0">
        <w:rPr>
          <w:rFonts w:ascii="Arial" w:hAnsi="Arial" w:cs="Arial"/>
          <w:sz w:val="22"/>
          <w:szCs w:val="22"/>
        </w:rPr>
        <w:t>Reactor Engineering Technical Proficiency-Level Equivalency Justification,</w:t>
      </w:r>
      <w:r w:rsidRPr="004A12C0">
        <w:rPr>
          <w:rFonts w:ascii="Arial" w:hAnsi="Arial" w:cs="Arial"/>
          <w:sz w:val="22"/>
          <w:szCs w:val="22"/>
        </w:rPr>
        <w:sym w:font="WP TypographicSymbols" w:char="0040"/>
      </w:r>
      <w:r w:rsidRPr="004A12C0">
        <w:rPr>
          <w:rFonts w:ascii="Arial" w:hAnsi="Arial" w:cs="Arial"/>
          <w:sz w:val="22"/>
          <w:szCs w:val="22"/>
        </w:rPr>
        <w:t xml:space="preserve"> if applicable, must accompany this signature card and certification.</w:t>
      </w:r>
    </w:p>
    <w:p w:rsidR="00671D7D" w:rsidRPr="004A12C0" w:rsidRDefault="00671D7D"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5A2A3B"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Copies:</w:t>
      </w:r>
      <w:r w:rsidR="001671E5" w:rsidRPr="004A12C0">
        <w:rPr>
          <w:rFonts w:ascii="Arial" w:hAnsi="Arial" w:cs="Arial"/>
          <w:sz w:val="22"/>
          <w:szCs w:val="22"/>
        </w:rPr>
        <w:t xml:space="preserve">  </w:t>
      </w:r>
      <w:r w:rsidR="006E3EB1" w:rsidRPr="004A12C0">
        <w:rPr>
          <w:rFonts w:ascii="Arial" w:hAnsi="Arial" w:cs="Arial"/>
          <w:sz w:val="22"/>
          <w:szCs w:val="22"/>
        </w:rPr>
        <w:t>Inspector</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rFonts w:ascii="Arial" w:hAnsi="Arial" w:cs="Arial"/>
          <w:sz w:val="22"/>
          <w:szCs w:val="22"/>
        </w:rPr>
      </w:pPr>
      <w:r w:rsidRPr="004A12C0">
        <w:rPr>
          <w:rFonts w:ascii="Arial" w:hAnsi="Arial" w:cs="Arial"/>
          <w:sz w:val="22"/>
          <w:szCs w:val="22"/>
        </w:rPr>
        <w:t xml:space="preserve">   Human Resources Office</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rFonts w:ascii="Arial" w:hAnsi="Arial" w:cs="Arial"/>
          <w:sz w:val="22"/>
          <w:szCs w:val="22"/>
        </w:rPr>
      </w:pPr>
      <w:r w:rsidRPr="004A12C0">
        <w:rPr>
          <w:rFonts w:ascii="Arial" w:hAnsi="Arial" w:cs="Arial"/>
          <w:sz w:val="22"/>
          <w:szCs w:val="22"/>
        </w:rPr>
        <w:t xml:space="preserve">   Supervisor</w:t>
      </w:r>
    </w:p>
    <w:p w:rsidR="006E3EB1" w:rsidRPr="003C42CF" w:rsidRDefault="006E3EB1" w:rsidP="00337523">
      <w:pPr>
        <w:widowControl/>
        <w:tabs>
          <w:tab w:val="left" w:pos="0"/>
          <w:tab w:val="left" w:pos="720"/>
          <w:tab w:val="left" w:pos="1440"/>
          <w:tab w:val="left" w:pos="2160"/>
          <w:tab w:val="left" w:pos="2610"/>
          <w:tab w:val="left" w:pos="3060"/>
          <w:tab w:val="left" w:pos="4320"/>
        </w:tabs>
        <w:ind w:firstLine="720"/>
        <w:rPr>
          <w:rFonts w:ascii="Arial" w:hAnsi="Arial" w:cs="Arial"/>
        </w:rPr>
        <w:sectPr w:rsidR="006E3EB1" w:rsidRPr="003C42CF" w:rsidSect="003624F6">
          <w:type w:val="continuous"/>
          <w:pgSz w:w="12240" w:h="15840" w:code="1"/>
          <w:pgMar w:top="1080" w:right="1440" w:bottom="720" w:left="1440" w:header="1440" w:footer="1440" w:gutter="0"/>
          <w:cols w:space="720"/>
          <w:noEndnote/>
          <w:docGrid w:linePitch="326"/>
        </w:sectPr>
      </w:pPr>
    </w:p>
    <w:tbl>
      <w:tblPr>
        <w:tblW w:w="0" w:type="auto"/>
        <w:jc w:val="center"/>
        <w:tblLayout w:type="fixed"/>
        <w:tblCellMar>
          <w:left w:w="120" w:type="dxa"/>
          <w:right w:w="120" w:type="dxa"/>
        </w:tblCellMar>
        <w:tblLook w:val="0000"/>
      </w:tblPr>
      <w:tblGrid>
        <w:gridCol w:w="5490"/>
        <w:gridCol w:w="3870"/>
      </w:tblGrid>
      <w:tr w:rsidR="00A0731C" w:rsidRPr="003C42CF">
        <w:trPr>
          <w:cantSplit/>
          <w:jc w:val="center"/>
        </w:trPr>
        <w:tc>
          <w:tcPr>
            <w:tcW w:w="5490" w:type="dxa"/>
            <w:gridSpan w:val="2"/>
            <w:tcBorders>
              <w:top w:val="single" w:sz="6" w:space="0" w:color="000000"/>
              <w:left w:val="single" w:sz="6" w:space="0" w:color="000000"/>
              <w:bottom w:val="single" w:sz="6" w:space="0" w:color="000000"/>
              <w:right w:val="single" w:sz="6" w:space="0" w:color="000000"/>
            </w:tcBorders>
          </w:tcPr>
          <w:p w:rsidR="006E3EB1" w:rsidRPr="004A12C0" w:rsidRDefault="006E3EB1" w:rsidP="008C5A5C">
            <w:pPr>
              <w:widowControl/>
              <w:tabs>
                <w:tab w:val="left" w:pos="0"/>
                <w:tab w:val="left" w:pos="720"/>
                <w:tab w:val="left" w:pos="1440"/>
                <w:tab w:val="left" w:pos="2160"/>
                <w:tab w:val="left" w:pos="2610"/>
                <w:tab w:val="left" w:pos="3060"/>
                <w:tab w:val="left" w:pos="4320"/>
              </w:tabs>
              <w:spacing w:after="58"/>
              <w:jc w:val="center"/>
              <w:rPr>
                <w:rFonts w:ascii="Arial" w:hAnsi="Arial" w:cs="Arial"/>
                <w:i/>
                <w:iCs/>
                <w:sz w:val="20"/>
                <w:szCs w:val="20"/>
              </w:rPr>
            </w:pPr>
            <w:r w:rsidRPr="000E5A9F">
              <w:rPr>
                <w:rFonts w:ascii="Arial" w:hAnsi="Arial" w:cs="Arial"/>
                <w:b/>
                <w:bCs/>
                <w:i/>
                <w:iCs/>
                <w:sz w:val="22"/>
                <w:szCs w:val="22"/>
              </w:rPr>
              <w:lastRenderedPageBreak/>
              <w:t>Form 1:  Reactor Engineering Technical Proficiency-Level Equivalency Justification</w:t>
            </w:r>
            <w:r w:rsidR="00D72B28" w:rsidRPr="004A12C0">
              <w:rPr>
                <w:rFonts w:ascii="Arial" w:hAnsi="Arial" w:cs="Arial"/>
                <w:i/>
                <w:iCs/>
                <w:sz w:val="20"/>
                <w:szCs w:val="20"/>
              </w:rPr>
              <w:fldChar w:fldCharType="begin"/>
            </w:r>
            <w:proofErr w:type="spellStart"/>
            <w:r w:rsidRPr="004A12C0">
              <w:rPr>
                <w:rFonts w:ascii="Arial" w:hAnsi="Arial" w:cs="Arial"/>
                <w:i/>
                <w:iCs/>
                <w:sz w:val="20"/>
                <w:szCs w:val="20"/>
              </w:rPr>
              <w:instrText>tc</w:instrText>
            </w:r>
            <w:proofErr w:type="spellEnd"/>
            <w:r w:rsidRPr="004A12C0">
              <w:rPr>
                <w:rFonts w:ascii="Arial" w:hAnsi="Arial" w:cs="Arial"/>
                <w:i/>
                <w:iCs/>
                <w:sz w:val="20"/>
                <w:szCs w:val="20"/>
              </w:rPr>
              <w:instrText xml:space="preserve"> \l1 "</w:instrText>
            </w:r>
            <w:bookmarkStart w:id="59" w:name="_Toc327256580"/>
            <w:r w:rsidRPr="004A12C0">
              <w:rPr>
                <w:rFonts w:ascii="Arial" w:hAnsi="Arial" w:cs="Arial"/>
                <w:b/>
                <w:bCs/>
                <w:i/>
                <w:iCs/>
                <w:sz w:val="20"/>
                <w:szCs w:val="20"/>
              </w:rPr>
              <w:instrText>Form 1:  Reactor Engineering Technical Proficiency-Level Equivalency Justification</w:instrText>
            </w:r>
            <w:bookmarkEnd w:id="59"/>
            <w:r w:rsidR="00D72B28" w:rsidRPr="004A12C0">
              <w:rPr>
                <w:rFonts w:ascii="Arial" w:hAnsi="Arial" w:cs="Arial"/>
                <w:i/>
                <w:iCs/>
                <w:sz w:val="20"/>
                <w:szCs w:val="20"/>
              </w:rPr>
              <w:fldChar w:fldCharType="end"/>
            </w:r>
          </w:p>
        </w:tc>
      </w:tr>
      <w:tr w:rsidR="006E3EB1" w:rsidRPr="003C42CF" w:rsidTr="00842506">
        <w:trPr>
          <w:cantSplit/>
          <w:trHeight w:val="858"/>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i/>
                <w:iCs/>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sz w:val="20"/>
                <w:szCs w:val="20"/>
              </w:rPr>
            </w:pPr>
            <w:r w:rsidRPr="003C42CF">
              <w:rPr>
                <w:rFonts w:ascii="Arial" w:hAnsi="Arial" w:cs="Arial"/>
                <w:i/>
                <w:iCs/>
                <w:sz w:val="20"/>
                <w:szCs w:val="20"/>
              </w:rPr>
              <w:t>Inspector Name:  _________________________________</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rPr>
            </w:pPr>
            <w:r w:rsidRPr="003C42CF">
              <w:rPr>
                <w:rFonts w:ascii="Arial" w:hAnsi="Arial" w:cs="Arial"/>
                <w:i/>
                <w:iCs/>
                <w:sz w:val="20"/>
                <w:szCs w:val="20"/>
              </w:rPr>
              <w:t>Identify equivalent training and experience for which the inspector is to be given credit</w:t>
            </w: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sz w:val="20"/>
                <w:szCs w:val="20"/>
              </w:rPr>
            </w:pPr>
            <w:r w:rsidRPr="003C42CF">
              <w:rPr>
                <w:rFonts w:ascii="Arial" w:hAnsi="Arial" w:cs="Arial"/>
                <w:b/>
                <w:bCs/>
                <w:i/>
                <w:iCs/>
                <w:sz w:val="20"/>
                <w:szCs w:val="20"/>
              </w:rPr>
              <w:t>A.  Training Courses</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Power Plant Engineering (self study)</w:t>
            </w:r>
          </w:p>
        </w:tc>
        <w:tc>
          <w:tcPr>
            <w:tcW w:w="3870" w:type="dxa"/>
            <w:tcBorders>
              <w:top w:val="single" w:sz="6" w:space="0" w:color="000000"/>
              <w:left w:val="single" w:sz="6" w:space="0" w:color="000000"/>
              <w:bottom w:val="single" w:sz="6" w:space="0" w:color="000000"/>
              <w:right w:val="single" w:sz="6" w:space="0" w:color="000000"/>
            </w:tcBorders>
          </w:tcPr>
          <w:p w:rsidR="00CC422D" w:rsidRPr="003C42CF" w:rsidRDefault="00CC422D"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Reactor Full Series (either BWR or PWR)</w:t>
            </w:r>
          </w:p>
        </w:tc>
        <w:tc>
          <w:tcPr>
            <w:tcW w:w="3870" w:type="dxa"/>
            <w:tcBorders>
              <w:top w:val="single" w:sz="6" w:space="0" w:color="000000"/>
              <w:left w:val="single" w:sz="6" w:space="0" w:color="000000"/>
              <w:bottom w:val="single" w:sz="6" w:space="0" w:color="000000"/>
              <w:right w:val="single" w:sz="6" w:space="0" w:color="000000"/>
            </w:tcBorders>
          </w:tcPr>
          <w:p w:rsidR="00CC422D" w:rsidRPr="003C42CF" w:rsidRDefault="00CC422D"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Basic Reactor Operations for alternate reactor type</w:t>
            </w:r>
          </w:p>
        </w:tc>
        <w:tc>
          <w:tcPr>
            <w:tcW w:w="3870" w:type="dxa"/>
            <w:tcBorders>
              <w:top w:val="single" w:sz="6" w:space="0" w:color="000000"/>
              <w:left w:val="single" w:sz="6" w:space="0" w:color="000000"/>
              <w:bottom w:val="single" w:sz="6" w:space="0" w:color="000000"/>
              <w:right w:val="single" w:sz="6" w:space="0" w:color="000000"/>
            </w:tcBorders>
          </w:tcPr>
          <w:p w:rsidR="00CC422D" w:rsidRPr="003C42CF" w:rsidRDefault="00CC422D"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b/>
                <w:bCs/>
                <w:i/>
                <w:iCs/>
                <w:sz w:val="20"/>
                <w:szCs w:val="20"/>
              </w:rPr>
              <w:t>B.  Individual Study Activities</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 xml:space="preserve">ISA-ENG-1 </w:t>
            </w:r>
            <w:r w:rsidRPr="003C42CF">
              <w:rPr>
                <w:rFonts w:ascii="Arial" w:hAnsi="Arial" w:cs="Arial"/>
                <w:sz w:val="20"/>
                <w:szCs w:val="20"/>
              </w:rPr>
              <w:tab/>
              <w:t>Component Design Bases Inspection</w:t>
            </w:r>
          </w:p>
        </w:tc>
        <w:tc>
          <w:tcPr>
            <w:tcW w:w="3870" w:type="dxa"/>
            <w:tcBorders>
              <w:top w:val="single" w:sz="6" w:space="0" w:color="000000"/>
              <w:left w:val="single" w:sz="6" w:space="0" w:color="000000"/>
              <w:bottom w:val="single" w:sz="6" w:space="0" w:color="000000"/>
              <w:right w:val="single" w:sz="6" w:space="0" w:color="000000"/>
            </w:tcBorders>
          </w:tcPr>
          <w:p w:rsidR="006E3EB1" w:rsidRPr="00CC422D"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ISA-ENG-2</w:t>
            </w:r>
            <w:r w:rsidRPr="003C42CF">
              <w:rPr>
                <w:rFonts w:ascii="Arial" w:hAnsi="Arial" w:cs="Arial"/>
                <w:sz w:val="20"/>
                <w:szCs w:val="20"/>
              </w:rPr>
              <w:tab/>
              <w:t>The NRC</w:t>
            </w:r>
            <w:r w:rsidRPr="003C42CF">
              <w:rPr>
                <w:rFonts w:ascii="Arial" w:hAnsi="Arial" w:cs="Arial"/>
                <w:sz w:val="20"/>
                <w:szCs w:val="20"/>
              </w:rPr>
              <w:sym w:font="WP TypographicSymbols" w:char="003D"/>
            </w:r>
            <w:r w:rsidRPr="003C42CF">
              <w:rPr>
                <w:rFonts w:ascii="Arial" w:hAnsi="Arial" w:cs="Arial"/>
                <w:sz w:val="20"/>
                <w:szCs w:val="20"/>
              </w:rPr>
              <w:t xml:space="preserve">s Review of Temporary and Permanent Plant Modifications </w:t>
            </w:r>
          </w:p>
        </w:tc>
        <w:tc>
          <w:tcPr>
            <w:tcW w:w="3870" w:type="dxa"/>
            <w:tcBorders>
              <w:top w:val="single" w:sz="6" w:space="0" w:color="000000"/>
              <w:left w:val="single" w:sz="6" w:space="0" w:color="000000"/>
              <w:bottom w:val="single" w:sz="6" w:space="0" w:color="000000"/>
              <w:right w:val="single" w:sz="6" w:space="0" w:color="000000"/>
            </w:tcBorders>
          </w:tcPr>
          <w:p w:rsidR="006E3EB1" w:rsidRPr="00CC422D"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p>
          <w:p w:rsidR="006E3EB1" w:rsidRPr="00CC422D"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ISA-ENG-3</w:t>
            </w:r>
            <w:r w:rsidRPr="003C42CF">
              <w:rPr>
                <w:rFonts w:ascii="Arial" w:hAnsi="Arial" w:cs="Arial"/>
                <w:sz w:val="20"/>
                <w:szCs w:val="20"/>
              </w:rPr>
              <w:tab/>
              <w:t>Evaluations of Changes, Tests, and Experiments (10 CFR 50.59)</w:t>
            </w:r>
          </w:p>
        </w:tc>
        <w:tc>
          <w:tcPr>
            <w:tcW w:w="3870" w:type="dxa"/>
            <w:tcBorders>
              <w:top w:val="single" w:sz="6" w:space="0" w:color="000000"/>
              <w:left w:val="single" w:sz="6" w:space="0" w:color="000000"/>
              <w:bottom w:val="single" w:sz="6" w:space="0" w:color="000000"/>
              <w:right w:val="single" w:sz="6" w:space="0" w:color="000000"/>
            </w:tcBorders>
          </w:tcPr>
          <w:p w:rsidR="006E3EB1" w:rsidRPr="00CC422D"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p>
          <w:p w:rsidR="006E3EB1" w:rsidRPr="00CC422D"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ISA-ENG-4</w:t>
            </w:r>
            <w:r w:rsidRPr="003C42CF">
              <w:rPr>
                <w:rFonts w:ascii="Arial" w:hAnsi="Arial" w:cs="Arial"/>
                <w:sz w:val="20"/>
                <w:szCs w:val="20"/>
              </w:rPr>
              <w:tab/>
              <w:t>Basic Codes, Standards, and Regulatory Guides for Engineering Support</w:t>
            </w:r>
          </w:p>
        </w:tc>
        <w:tc>
          <w:tcPr>
            <w:tcW w:w="3870" w:type="dxa"/>
            <w:tcBorders>
              <w:top w:val="single" w:sz="6" w:space="0" w:color="000000"/>
              <w:left w:val="single" w:sz="6" w:space="0" w:color="000000"/>
              <w:bottom w:val="single" w:sz="6" w:space="0" w:color="000000"/>
              <w:right w:val="single" w:sz="6" w:space="0" w:color="000000"/>
            </w:tcBorders>
          </w:tcPr>
          <w:p w:rsidR="006E3EB1" w:rsidRPr="00CC422D"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p>
          <w:p w:rsidR="006E3EB1" w:rsidRPr="00CC422D"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ISA-ENG-5</w:t>
            </w:r>
            <w:r w:rsidRPr="003C42CF">
              <w:rPr>
                <w:rFonts w:ascii="Arial" w:hAnsi="Arial" w:cs="Arial"/>
                <w:sz w:val="20"/>
                <w:szCs w:val="20"/>
              </w:rPr>
              <w:tab/>
              <w:t>Significance Determination Process</w:t>
            </w:r>
            <w:r w:rsidRPr="003C42CF">
              <w:rPr>
                <w:rFonts w:ascii="Arial" w:hAnsi="Arial" w:cs="Arial"/>
                <w:sz w:val="20"/>
                <w:szCs w:val="20"/>
              </w:rPr>
              <w:sym w:font="WP TypographicSymbols" w:char="0043"/>
            </w:r>
            <w:r w:rsidRPr="003C42CF">
              <w:rPr>
                <w:rFonts w:ascii="Arial" w:hAnsi="Arial" w:cs="Arial"/>
                <w:sz w:val="20"/>
                <w:szCs w:val="20"/>
              </w:rPr>
              <w:t>Reactor Inspection Findings for At-Power Situations</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CF592C" w:rsidRPr="003C42CF" w:rsidTr="006957CC">
        <w:trPr>
          <w:cantSplit/>
          <w:jc w:val="center"/>
        </w:trPr>
        <w:tc>
          <w:tcPr>
            <w:tcW w:w="5490" w:type="dxa"/>
            <w:tcBorders>
              <w:top w:val="single" w:sz="6" w:space="0" w:color="000000"/>
              <w:left w:val="single" w:sz="6" w:space="0" w:color="000000"/>
              <w:bottom w:val="single" w:sz="6" w:space="0" w:color="000000"/>
              <w:right w:val="single" w:sz="6" w:space="0" w:color="000000"/>
            </w:tcBorders>
            <w:vAlign w:val="center"/>
          </w:tcPr>
          <w:p w:rsidR="002631E9" w:rsidRPr="003C42CF" w:rsidRDefault="00CF592C" w:rsidP="006957CC">
            <w:pPr>
              <w:tabs>
                <w:tab w:val="left" w:pos="1440"/>
              </w:tabs>
              <w:rPr>
                <w:rFonts w:ascii="Arial" w:hAnsi="Arial" w:cs="Arial"/>
              </w:rPr>
            </w:pPr>
            <w:r w:rsidRPr="00CF592C">
              <w:rPr>
                <w:rFonts w:ascii="Arial" w:hAnsi="Arial" w:cs="Arial"/>
                <w:sz w:val="20"/>
                <w:szCs w:val="20"/>
              </w:rPr>
              <w:t xml:space="preserve">ISA-ENG-6 </w:t>
            </w:r>
            <w:r w:rsidR="00B16A78">
              <w:rPr>
                <w:rFonts w:ascii="Arial" w:hAnsi="Arial" w:cs="Arial"/>
                <w:sz w:val="20"/>
                <w:szCs w:val="20"/>
              </w:rPr>
              <w:t xml:space="preserve">       </w:t>
            </w:r>
            <w:r w:rsidRPr="00CF592C">
              <w:rPr>
                <w:rFonts w:ascii="Arial" w:hAnsi="Arial" w:cs="Arial"/>
                <w:sz w:val="20"/>
                <w:szCs w:val="20"/>
              </w:rPr>
              <w:t>Maintenance Rule</w:t>
            </w:r>
            <w:r>
              <w:rPr>
                <w:rFonts w:ascii="Arial" w:hAnsi="Arial" w:cs="Arial"/>
              </w:rPr>
              <w:t xml:space="preserve"> </w:t>
            </w:r>
          </w:p>
        </w:tc>
        <w:tc>
          <w:tcPr>
            <w:tcW w:w="3870" w:type="dxa"/>
            <w:tcBorders>
              <w:top w:val="single" w:sz="6" w:space="0" w:color="000000"/>
              <w:left w:val="single" w:sz="6" w:space="0" w:color="000000"/>
              <w:bottom w:val="single" w:sz="6" w:space="0" w:color="000000"/>
              <w:right w:val="single" w:sz="6" w:space="0" w:color="000000"/>
            </w:tcBorders>
            <w:vAlign w:val="center"/>
          </w:tcPr>
          <w:p w:rsidR="00CF592C" w:rsidRPr="003C42CF" w:rsidRDefault="00CF592C" w:rsidP="006957CC">
            <w:pPr>
              <w:spacing w:line="120" w:lineRule="exact"/>
              <w:rPr>
                <w:rFonts w:ascii="Arial" w:hAnsi="Arial" w:cs="Arial"/>
                <w:sz w:val="20"/>
                <w:szCs w:val="20"/>
              </w:rPr>
            </w:pPr>
          </w:p>
        </w:tc>
      </w:tr>
      <w:tr w:rsidR="006E3EB1" w:rsidRPr="003C42CF" w:rsidTr="006957CC">
        <w:trPr>
          <w:cantSplit/>
          <w:jc w:val="center"/>
        </w:trPr>
        <w:tc>
          <w:tcPr>
            <w:tcW w:w="5490" w:type="dxa"/>
            <w:tcBorders>
              <w:top w:val="single" w:sz="6" w:space="0" w:color="000000"/>
              <w:left w:val="single" w:sz="6" w:space="0" w:color="000000"/>
              <w:bottom w:val="single" w:sz="6" w:space="0" w:color="000000"/>
              <w:right w:val="single" w:sz="6" w:space="0" w:color="000000"/>
            </w:tcBorders>
            <w:vAlign w:val="center"/>
          </w:tcPr>
          <w:p w:rsidR="006E3EB1" w:rsidRPr="003C42CF" w:rsidRDefault="006E3EB1" w:rsidP="006957CC">
            <w:pPr>
              <w:widowControl/>
              <w:tabs>
                <w:tab w:val="left" w:pos="0"/>
                <w:tab w:val="left" w:pos="720"/>
                <w:tab w:val="left" w:pos="1440"/>
                <w:tab w:val="left" w:pos="2160"/>
                <w:tab w:val="left" w:pos="2610"/>
                <w:tab w:val="left" w:pos="3060"/>
                <w:tab w:val="left" w:pos="4320"/>
              </w:tabs>
              <w:rPr>
                <w:rFonts w:ascii="Arial" w:hAnsi="Arial" w:cs="Arial"/>
                <w:sz w:val="20"/>
                <w:szCs w:val="20"/>
              </w:rPr>
            </w:pPr>
            <w:r w:rsidRPr="003C42CF">
              <w:rPr>
                <w:rFonts w:ascii="Arial" w:hAnsi="Arial" w:cs="Arial"/>
                <w:b/>
                <w:bCs/>
                <w:i/>
                <w:iCs/>
                <w:sz w:val="20"/>
                <w:szCs w:val="20"/>
              </w:rPr>
              <w:t>C.  On-the-Job Training Activities</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OJT-ENG-1</w:t>
            </w:r>
            <w:r w:rsidRPr="003C42CF">
              <w:rPr>
                <w:rFonts w:ascii="Arial" w:hAnsi="Arial" w:cs="Arial"/>
                <w:sz w:val="20"/>
                <w:szCs w:val="20"/>
              </w:rPr>
              <w:tab/>
              <w:t>Component Design Bases Inspection</w:t>
            </w:r>
          </w:p>
        </w:tc>
        <w:tc>
          <w:tcPr>
            <w:tcW w:w="3870" w:type="dxa"/>
            <w:tcBorders>
              <w:top w:val="single" w:sz="6" w:space="0" w:color="000000"/>
              <w:left w:val="single" w:sz="6" w:space="0" w:color="000000"/>
              <w:bottom w:val="single" w:sz="6" w:space="0" w:color="000000"/>
              <w:right w:val="single" w:sz="6" w:space="0" w:color="000000"/>
            </w:tcBorders>
          </w:tcPr>
          <w:p w:rsidR="006E3EB1" w:rsidRPr="00CC422D"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OJT-ENG-2</w:t>
            </w:r>
            <w:r w:rsidRPr="003C42CF">
              <w:rPr>
                <w:rFonts w:ascii="Arial" w:hAnsi="Arial" w:cs="Arial"/>
                <w:sz w:val="20"/>
                <w:szCs w:val="20"/>
              </w:rPr>
              <w:tab/>
              <w:t>Permanent Plant Modifications</w:t>
            </w:r>
          </w:p>
        </w:tc>
        <w:tc>
          <w:tcPr>
            <w:tcW w:w="3870" w:type="dxa"/>
            <w:tcBorders>
              <w:top w:val="single" w:sz="6" w:space="0" w:color="000000"/>
              <w:left w:val="single" w:sz="6" w:space="0" w:color="000000"/>
              <w:bottom w:val="single" w:sz="6" w:space="0" w:color="000000"/>
              <w:right w:val="single" w:sz="6" w:space="0" w:color="000000"/>
            </w:tcBorders>
          </w:tcPr>
          <w:p w:rsidR="006E3EB1" w:rsidRPr="00CC422D"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OJT-ENG-3</w:t>
            </w:r>
            <w:r w:rsidRPr="003C42CF">
              <w:rPr>
                <w:rFonts w:ascii="Arial" w:hAnsi="Arial" w:cs="Arial"/>
                <w:sz w:val="20"/>
                <w:szCs w:val="20"/>
              </w:rPr>
              <w:tab/>
              <w:t>Inspection of Licensee Changes, Tests, and Experiments (10 CFR 50.59)</w:t>
            </w:r>
          </w:p>
        </w:tc>
        <w:tc>
          <w:tcPr>
            <w:tcW w:w="3870" w:type="dxa"/>
            <w:tcBorders>
              <w:top w:val="single" w:sz="6" w:space="0" w:color="000000"/>
              <w:left w:val="single" w:sz="6" w:space="0" w:color="000000"/>
              <w:bottom w:val="single" w:sz="6" w:space="0" w:color="000000"/>
              <w:right w:val="single" w:sz="6" w:space="0" w:color="000000"/>
            </w:tcBorders>
          </w:tcPr>
          <w:p w:rsidR="006E3EB1" w:rsidRPr="00CC422D"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 xml:space="preserve">OJT-ENG-4 </w:t>
            </w:r>
            <w:r w:rsidRPr="003C42CF">
              <w:rPr>
                <w:rFonts w:ascii="Arial" w:hAnsi="Arial" w:cs="Arial"/>
                <w:sz w:val="20"/>
                <w:szCs w:val="20"/>
              </w:rPr>
              <w:tab/>
              <w:t>Security Plan and Implementation</w:t>
            </w:r>
          </w:p>
        </w:tc>
        <w:tc>
          <w:tcPr>
            <w:tcW w:w="3870" w:type="dxa"/>
            <w:tcBorders>
              <w:top w:val="single" w:sz="6" w:space="0" w:color="000000"/>
              <w:left w:val="single" w:sz="6" w:space="0" w:color="000000"/>
              <w:bottom w:val="single" w:sz="6" w:space="0" w:color="000000"/>
              <w:right w:val="single" w:sz="6" w:space="0" w:color="000000"/>
            </w:tcBorders>
          </w:tcPr>
          <w:p w:rsidR="006E3EB1" w:rsidRPr="00CC422D"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r w:rsidRPr="003C42CF">
              <w:rPr>
                <w:rFonts w:ascii="Arial" w:hAnsi="Arial" w:cs="Arial"/>
                <w:sz w:val="20"/>
                <w:szCs w:val="20"/>
              </w:rPr>
              <w:t>OJT-ENG-5</w:t>
            </w:r>
            <w:r w:rsidRPr="003C42CF">
              <w:rPr>
                <w:rFonts w:ascii="Arial" w:hAnsi="Arial" w:cs="Arial"/>
                <w:sz w:val="20"/>
                <w:szCs w:val="20"/>
              </w:rPr>
              <w:tab/>
              <w:t>Radiation Protection Program and</w:t>
            </w: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firstLine="1440"/>
              <w:rPr>
                <w:rFonts w:ascii="Arial" w:hAnsi="Arial" w:cs="Arial"/>
                <w:sz w:val="20"/>
                <w:szCs w:val="20"/>
              </w:rPr>
            </w:pPr>
            <w:r w:rsidRPr="003C42CF">
              <w:rPr>
                <w:rFonts w:ascii="Arial" w:hAnsi="Arial" w:cs="Arial"/>
                <w:sz w:val="20"/>
                <w:szCs w:val="20"/>
              </w:rPr>
              <w:t>Implementation</w:t>
            </w:r>
          </w:p>
        </w:tc>
        <w:tc>
          <w:tcPr>
            <w:tcW w:w="3870" w:type="dxa"/>
            <w:tcBorders>
              <w:top w:val="single" w:sz="6" w:space="0" w:color="000000"/>
              <w:left w:val="single" w:sz="6" w:space="0" w:color="000000"/>
              <w:bottom w:val="single" w:sz="6" w:space="0" w:color="000000"/>
              <w:right w:val="single" w:sz="6" w:space="0" w:color="000000"/>
            </w:tcBorders>
          </w:tcPr>
          <w:p w:rsidR="006E3EB1" w:rsidRPr="00CC422D"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bl>
    <w:p w:rsidR="00CC422D" w:rsidRDefault="00CC422D"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22"/>
          <w:szCs w:val="22"/>
        </w:rPr>
      </w:pP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22"/>
          <w:szCs w:val="22"/>
        </w:rPr>
      </w:pPr>
      <w:r w:rsidRPr="004A12C0">
        <w:rPr>
          <w:rFonts w:ascii="Arial" w:hAnsi="Arial" w:cs="Arial"/>
          <w:sz w:val="22"/>
          <w:szCs w:val="22"/>
        </w:rPr>
        <w:t>Supervisor</w:t>
      </w:r>
      <w:r w:rsidRPr="004A12C0">
        <w:rPr>
          <w:rFonts w:ascii="Arial" w:hAnsi="Arial" w:cs="Arial"/>
          <w:sz w:val="22"/>
          <w:szCs w:val="22"/>
        </w:rPr>
        <w:sym w:font="WP TypographicSymbols" w:char="003D"/>
      </w:r>
      <w:r w:rsidRPr="004A12C0">
        <w:rPr>
          <w:rFonts w:ascii="Arial" w:hAnsi="Arial" w:cs="Arial"/>
          <w:sz w:val="22"/>
          <w:szCs w:val="22"/>
        </w:rPr>
        <w:t>s Recommendation</w:t>
      </w:r>
      <w:r w:rsidRPr="004A12C0">
        <w:rPr>
          <w:rFonts w:ascii="Arial" w:hAnsi="Arial" w:cs="Arial"/>
          <w:sz w:val="22"/>
          <w:szCs w:val="22"/>
        </w:rPr>
        <w:tab/>
        <w:t>Signature/Date_________________________</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8640"/>
        <w:rPr>
          <w:rFonts w:ascii="Arial" w:hAnsi="Arial" w:cs="Arial"/>
          <w:sz w:val="22"/>
          <w:szCs w:val="22"/>
        </w:rPr>
      </w:pPr>
      <w:r w:rsidRPr="004A12C0">
        <w:rPr>
          <w:rFonts w:ascii="Arial" w:hAnsi="Arial" w:cs="Arial"/>
          <w:sz w:val="22"/>
          <w:szCs w:val="22"/>
        </w:rPr>
        <w:t>Division Director</w:t>
      </w:r>
      <w:r w:rsidRPr="004A12C0">
        <w:rPr>
          <w:rFonts w:ascii="Arial" w:hAnsi="Arial" w:cs="Arial"/>
          <w:sz w:val="22"/>
          <w:szCs w:val="22"/>
        </w:rPr>
        <w:sym w:font="WP TypographicSymbols" w:char="003D"/>
      </w:r>
      <w:proofErr w:type="gramStart"/>
      <w:r w:rsidRPr="004A12C0">
        <w:rPr>
          <w:rFonts w:ascii="Arial" w:hAnsi="Arial" w:cs="Arial"/>
          <w:sz w:val="22"/>
          <w:szCs w:val="22"/>
        </w:rPr>
        <w:t>s</w:t>
      </w:r>
      <w:proofErr w:type="gramEnd"/>
      <w:r w:rsidRPr="004A12C0">
        <w:rPr>
          <w:rFonts w:ascii="Arial" w:hAnsi="Arial" w:cs="Arial"/>
          <w:sz w:val="22"/>
          <w:szCs w:val="22"/>
        </w:rPr>
        <w:t xml:space="preserve"> Approval</w:t>
      </w:r>
      <w:r w:rsidRPr="004A12C0">
        <w:rPr>
          <w:rFonts w:ascii="Arial" w:hAnsi="Arial" w:cs="Arial"/>
          <w:sz w:val="22"/>
          <w:szCs w:val="22"/>
        </w:rPr>
        <w:tab/>
        <w:t xml:space="preserve">   </w:t>
      </w:r>
      <w:r w:rsidR="000D7B5D" w:rsidRPr="004A12C0">
        <w:rPr>
          <w:rFonts w:ascii="Arial" w:hAnsi="Arial" w:cs="Arial"/>
          <w:sz w:val="22"/>
          <w:szCs w:val="22"/>
        </w:rPr>
        <w:tab/>
      </w:r>
      <w:r w:rsidRPr="004A12C0">
        <w:rPr>
          <w:rFonts w:ascii="Arial" w:hAnsi="Arial" w:cs="Arial"/>
          <w:sz w:val="22"/>
          <w:szCs w:val="22"/>
        </w:rPr>
        <w:t>Signature/Date_________________________</w:t>
      </w:r>
      <w:r w:rsidRPr="004A12C0">
        <w:rPr>
          <w:rFonts w:ascii="Arial" w:hAnsi="Arial" w:cs="Arial"/>
          <w:sz w:val="22"/>
          <w:szCs w:val="22"/>
        </w:rPr>
        <w:tab/>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A12C0">
        <w:rPr>
          <w:rFonts w:ascii="Arial" w:hAnsi="Arial" w:cs="Arial"/>
          <w:sz w:val="22"/>
          <w:szCs w:val="22"/>
        </w:rPr>
        <w:t xml:space="preserve">Copies to: </w:t>
      </w:r>
      <w:r w:rsidRPr="004A12C0">
        <w:rPr>
          <w:rFonts w:ascii="Arial" w:hAnsi="Arial" w:cs="Arial"/>
          <w:sz w:val="22"/>
          <w:szCs w:val="22"/>
        </w:rPr>
        <w:tab/>
        <w:t xml:space="preserve">Inspector </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4A12C0">
        <w:rPr>
          <w:rFonts w:ascii="Arial" w:hAnsi="Arial" w:cs="Arial"/>
          <w:sz w:val="22"/>
          <w:szCs w:val="22"/>
        </w:rPr>
        <w:t>Human Resources Office</w:t>
      </w:r>
    </w:p>
    <w:p w:rsidR="006E3EB1" w:rsidRPr="004A12C0" w:rsidRDefault="006E3EB1" w:rsidP="00A3147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4A12C0">
        <w:rPr>
          <w:rFonts w:ascii="Arial" w:hAnsi="Arial" w:cs="Arial"/>
          <w:sz w:val="22"/>
          <w:szCs w:val="22"/>
        </w:rPr>
        <w:t>Supervisor</w:t>
      </w: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sectPr w:rsidR="006E3EB1" w:rsidRPr="003C42CF" w:rsidSect="00CC422D">
          <w:pgSz w:w="12240" w:h="15840" w:code="1"/>
          <w:pgMar w:top="1440" w:right="1440" w:bottom="1440" w:left="1440" w:header="1440" w:footer="1440" w:gutter="0"/>
          <w:cols w:space="720"/>
          <w:noEndnote/>
          <w:docGrid w:linePitch="326"/>
        </w:sectPr>
      </w:pPr>
    </w:p>
    <w:p w:rsidR="006E3EB1" w:rsidRPr="00C311EC" w:rsidRDefault="006E3EB1" w:rsidP="00337523">
      <w:pPr>
        <w:widowControl/>
        <w:tabs>
          <w:tab w:val="center" w:pos="6480"/>
        </w:tabs>
        <w:rPr>
          <w:rFonts w:ascii="Arial" w:hAnsi="Arial" w:cs="Arial"/>
          <w:sz w:val="22"/>
          <w:szCs w:val="22"/>
        </w:rPr>
      </w:pPr>
      <w:r w:rsidRPr="003C42CF">
        <w:rPr>
          <w:rFonts w:ascii="Arial" w:hAnsi="Arial" w:cs="Arial"/>
        </w:rPr>
        <w:lastRenderedPageBreak/>
        <w:tab/>
      </w:r>
      <w:r w:rsidRPr="00C311EC">
        <w:rPr>
          <w:rFonts w:ascii="Arial" w:hAnsi="Arial" w:cs="Arial"/>
          <w:sz w:val="22"/>
          <w:szCs w:val="22"/>
        </w:rPr>
        <w:t>Revision History Sheet</w:t>
      </w:r>
      <w:r w:rsidR="00D72B28" w:rsidRPr="00C311EC">
        <w:rPr>
          <w:rFonts w:ascii="Arial" w:hAnsi="Arial" w:cs="Arial"/>
          <w:sz w:val="22"/>
          <w:szCs w:val="22"/>
        </w:rPr>
        <w:fldChar w:fldCharType="begin"/>
      </w:r>
      <w:r w:rsidR="003B1398" w:rsidRPr="00C311EC">
        <w:rPr>
          <w:rFonts w:ascii="Arial" w:hAnsi="Arial" w:cs="Arial"/>
          <w:sz w:val="22"/>
          <w:szCs w:val="22"/>
        </w:rPr>
        <w:instrText xml:space="preserve"> TC "</w:instrText>
      </w:r>
      <w:bookmarkStart w:id="60" w:name="_Toc327256581"/>
      <w:r w:rsidR="003B1398" w:rsidRPr="00C311EC">
        <w:rPr>
          <w:rFonts w:ascii="Arial" w:hAnsi="Arial" w:cs="Arial"/>
          <w:sz w:val="22"/>
          <w:szCs w:val="22"/>
        </w:rPr>
        <w:instrText>Revision History Sheet</w:instrText>
      </w:r>
      <w:bookmarkEnd w:id="60"/>
      <w:r w:rsidR="003B1398" w:rsidRPr="00C311EC">
        <w:rPr>
          <w:rFonts w:ascii="Arial" w:hAnsi="Arial" w:cs="Arial"/>
          <w:sz w:val="22"/>
          <w:szCs w:val="22"/>
        </w:rPr>
        <w:instrText xml:space="preserve">" \f C \l "1" </w:instrText>
      </w:r>
      <w:r w:rsidR="00D72B28" w:rsidRPr="00C311EC">
        <w:rPr>
          <w:rFonts w:ascii="Arial" w:hAnsi="Arial" w:cs="Arial"/>
          <w:sz w:val="22"/>
          <w:szCs w:val="22"/>
        </w:rPr>
        <w:fldChar w:fldCharType="end"/>
      </w:r>
      <w:r w:rsidR="003B1398" w:rsidRPr="00C311EC">
        <w:rPr>
          <w:rFonts w:ascii="Arial" w:hAnsi="Arial" w:cs="Arial"/>
          <w:sz w:val="22"/>
          <w:szCs w:val="22"/>
        </w:rPr>
        <w:t xml:space="preserve"> for IMC 1245 Appendix C-2</w:t>
      </w:r>
    </w:p>
    <w:p w:rsidR="006E3EB1" w:rsidRDefault="006957CC" w:rsidP="006957CC">
      <w:pPr>
        <w:widowControl/>
        <w:tabs>
          <w:tab w:val="left" w:pos="0"/>
          <w:tab w:val="left" w:pos="720"/>
          <w:tab w:val="left" w:pos="1440"/>
          <w:tab w:val="left" w:pos="2160"/>
          <w:tab w:val="left" w:pos="2610"/>
          <w:tab w:val="left" w:pos="3060"/>
          <w:tab w:val="left" w:pos="4320"/>
        </w:tabs>
        <w:jc w:val="center"/>
        <w:rPr>
          <w:rFonts w:ascii="Arial" w:hAnsi="Arial" w:cs="Arial"/>
          <w:sz w:val="22"/>
          <w:szCs w:val="22"/>
        </w:rPr>
      </w:pPr>
      <w:r>
        <w:rPr>
          <w:rFonts w:ascii="Arial" w:hAnsi="Arial" w:cs="Arial"/>
          <w:sz w:val="22"/>
          <w:szCs w:val="22"/>
        </w:rPr>
        <w:t>Attachment 1</w:t>
      </w:r>
    </w:p>
    <w:p w:rsidR="006957CC" w:rsidRPr="00C311EC" w:rsidRDefault="006957CC"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p>
    <w:tbl>
      <w:tblPr>
        <w:tblW w:w="13590" w:type="dxa"/>
        <w:tblInd w:w="-330" w:type="dxa"/>
        <w:tblLayout w:type="fixed"/>
        <w:tblCellMar>
          <w:left w:w="120" w:type="dxa"/>
          <w:right w:w="120" w:type="dxa"/>
        </w:tblCellMar>
        <w:tblLook w:val="0000"/>
      </w:tblPr>
      <w:tblGrid>
        <w:gridCol w:w="1530"/>
        <w:gridCol w:w="1710"/>
        <w:gridCol w:w="6660"/>
        <w:gridCol w:w="1980"/>
        <w:gridCol w:w="1710"/>
      </w:tblGrid>
      <w:tr w:rsidR="001E3A37" w:rsidRPr="00C311EC" w:rsidTr="001E3A37">
        <w:tc>
          <w:tcPr>
            <w:tcW w:w="1530" w:type="dxa"/>
            <w:tcBorders>
              <w:top w:val="single" w:sz="6" w:space="0" w:color="000000"/>
              <w:left w:val="single" w:sz="6" w:space="0" w:color="000000"/>
              <w:bottom w:val="single" w:sz="6" w:space="0" w:color="000000"/>
              <w:right w:val="single" w:sz="6" w:space="0" w:color="000000"/>
            </w:tcBorders>
          </w:tcPr>
          <w:p w:rsidR="001E3A37" w:rsidRPr="001E3A37" w:rsidRDefault="001E3A37" w:rsidP="003624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1E3A37">
              <w:rPr>
                <w:rFonts w:ascii="Arial" w:hAnsi="Arial" w:cs="Arial"/>
                <w:sz w:val="22"/>
                <w:szCs w:val="22"/>
              </w:rPr>
              <w:t>Commitment Tracking Number</w:t>
            </w:r>
          </w:p>
        </w:tc>
        <w:tc>
          <w:tcPr>
            <w:tcW w:w="1710" w:type="dxa"/>
            <w:tcBorders>
              <w:top w:val="single" w:sz="6" w:space="0" w:color="000000"/>
              <w:left w:val="single" w:sz="6" w:space="0" w:color="000000"/>
              <w:bottom w:val="single" w:sz="6" w:space="0" w:color="000000"/>
              <w:right w:val="single" w:sz="6" w:space="0" w:color="000000"/>
            </w:tcBorders>
          </w:tcPr>
          <w:p w:rsidR="001E3A37" w:rsidRPr="001E3A37" w:rsidRDefault="001E3A37" w:rsidP="001E3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1E3A37">
              <w:rPr>
                <w:rFonts w:ascii="Arial" w:hAnsi="Arial" w:cs="Arial"/>
                <w:sz w:val="22"/>
                <w:szCs w:val="22"/>
              </w:rPr>
              <w:t>Accession Number</w:t>
            </w:r>
            <w:r w:rsidRPr="001E3A37" w:rsidDel="00657BD1">
              <w:rPr>
                <w:rFonts w:ascii="Arial" w:hAnsi="Arial" w:cs="Arial"/>
                <w:sz w:val="22"/>
                <w:szCs w:val="22"/>
              </w:rPr>
              <w:t xml:space="preserve"> </w:t>
            </w:r>
          </w:p>
          <w:p w:rsidR="001E3A37" w:rsidRPr="001E3A37" w:rsidRDefault="001E3A37" w:rsidP="001E3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1E3A37">
              <w:rPr>
                <w:rFonts w:ascii="Arial" w:hAnsi="Arial" w:cs="Arial"/>
                <w:sz w:val="22"/>
                <w:szCs w:val="22"/>
              </w:rPr>
              <w:t>Issue Date</w:t>
            </w:r>
          </w:p>
          <w:p w:rsidR="001E3A37" w:rsidRPr="001E3A37" w:rsidRDefault="001E3A37" w:rsidP="001E3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1E3A37">
              <w:rPr>
                <w:rFonts w:ascii="Arial" w:hAnsi="Arial" w:cs="Arial"/>
                <w:sz w:val="22"/>
                <w:szCs w:val="22"/>
              </w:rPr>
              <w:t>Change Notice</w:t>
            </w:r>
          </w:p>
        </w:tc>
        <w:tc>
          <w:tcPr>
            <w:tcW w:w="6660" w:type="dxa"/>
            <w:tcBorders>
              <w:top w:val="single" w:sz="6" w:space="0" w:color="000000"/>
              <w:left w:val="single" w:sz="6" w:space="0" w:color="000000"/>
              <w:bottom w:val="single" w:sz="6" w:space="0" w:color="000000"/>
              <w:right w:val="single" w:sz="6" w:space="0" w:color="000000"/>
            </w:tcBorders>
          </w:tcPr>
          <w:p w:rsidR="001E3A37" w:rsidRPr="001E3A37" w:rsidRDefault="001E3A37" w:rsidP="003624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1E3A37">
              <w:rPr>
                <w:rFonts w:ascii="Arial" w:hAnsi="Arial" w:cs="Arial"/>
                <w:sz w:val="22"/>
                <w:szCs w:val="22"/>
              </w:rPr>
              <w:t>Description of Change</w:t>
            </w:r>
          </w:p>
        </w:tc>
        <w:tc>
          <w:tcPr>
            <w:tcW w:w="1980" w:type="dxa"/>
            <w:tcBorders>
              <w:top w:val="single" w:sz="6" w:space="0" w:color="000000"/>
              <w:left w:val="single" w:sz="6" w:space="0" w:color="000000"/>
              <w:bottom w:val="single" w:sz="6" w:space="0" w:color="000000"/>
              <w:right w:val="single" w:sz="6" w:space="0" w:color="000000"/>
            </w:tcBorders>
          </w:tcPr>
          <w:p w:rsidR="001E3A37" w:rsidRPr="001E3A37" w:rsidRDefault="001E3A37" w:rsidP="003624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1E3A37">
              <w:rPr>
                <w:rFonts w:ascii="Arial" w:hAnsi="Arial" w:cs="Arial"/>
                <w:sz w:val="22"/>
                <w:szCs w:val="22"/>
              </w:rPr>
              <w:t>Description of Training Required and Completion Date</w:t>
            </w:r>
          </w:p>
        </w:tc>
        <w:tc>
          <w:tcPr>
            <w:tcW w:w="1710" w:type="dxa"/>
            <w:tcBorders>
              <w:top w:val="single" w:sz="6" w:space="0" w:color="000000"/>
              <w:left w:val="single" w:sz="6" w:space="0" w:color="000000"/>
              <w:bottom w:val="single" w:sz="6" w:space="0" w:color="000000"/>
              <w:right w:val="single" w:sz="6" w:space="0" w:color="000000"/>
            </w:tcBorders>
          </w:tcPr>
          <w:p w:rsidR="001E3A37" w:rsidRPr="001E3A37" w:rsidRDefault="001E3A37" w:rsidP="003624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1E3A37">
              <w:rPr>
                <w:rFonts w:ascii="Arial" w:hAnsi="Arial" w:cs="Arial"/>
                <w:sz w:val="22"/>
                <w:szCs w:val="22"/>
              </w:rPr>
              <w:t>Comment and Feedback Resolution Accession Number</w:t>
            </w:r>
          </w:p>
        </w:tc>
      </w:tr>
      <w:tr w:rsidR="001E3A37" w:rsidRPr="00C311EC" w:rsidTr="001E3A37">
        <w:tc>
          <w:tcPr>
            <w:tcW w:w="153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10/31/06</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CN 06-032</w:t>
            </w:r>
          </w:p>
        </w:tc>
        <w:tc>
          <w:tcPr>
            <w:tcW w:w="666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To update reference lists and incorporate minor editorial changes. Completed 4 year historical CN search</w:t>
            </w:r>
          </w:p>
        </w:tc>
        <w:tc>
          <w:tcPr>
            <w:tcW w:w="198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None</w:t>
            </w:r>
            <w:r w:rsidRPr="004A12C0">
              <w:rPr>
                <w:rFonts w:ascii="Arial" w:hAnsi="Arial" w:cs="Arial"/>
                <w:sz w:val="22"/>
                <w:szCs w:val="22"/>
              </w:rPr>
              <w:tab/>
            </w:r>
            <w:r w:rsidRPr="004A12C0">
              <w:rPr>
                <w:rFonts w:ascii="Arial" w:hAnsi="Arial" w:cs="Arial"/>
                <w:sz w:val="22"/>
                <w:szCs w:val="22"/>
              </w:rPr>
              <w:tab/>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N/A</w:t>
            </w:r>
          </w:p>
        </w:tc>
      </w:tr>
      <w:tr w:rsidR="001E3A37" w:rsidRPr="00C311EC" w:rsidTr="006957CC">
        <w:trPr>
          <w:trHeight w:hRule="exact" w:val="897"/>
        </w:trPr>
        <w:tc>
          <w:tcPr>
            <w:tcW w:w="153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01/10/08</w:t>
            </w:r>
          </w:p>
          <w:p w:rsidR="001E3A37" w:rsidRPr="004A12C0" w:rsidRDefault="001E3A37" w:rsidP="00BA57A1">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CN 08-001</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p>
        </w:tc>
        <w:tc>
          <w:tcPr>
            <w:tcW w:w="666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To add G-204 as a post qualification training requirement and to update ISA-ENG-1 and OJT-ENG-1 to reflect the new Component Design Bases Inspection Approach</w:t>
            </w:r>
          </w:p>
        </w:tc>
        <w:tc>
          <w:tcPr>
            <w:tcW w:w="198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None</w:t>
            </w:r>
            <w:r w:rsidRPr="004A12C0">
              <w:rPr>
                <w:rFonts w:ascii="Arial" w:hAnsi="Arial" w:cs="Arial"/>
                <w:sz w:val="22"/>
                <w:szCs w:val="22"/>
              </w:rPr>
              <w:tab/>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1E3A37">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ML073510727</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p>
        </w:tc>
      </w:tr>
      <w:tr w:rsidR="001E3A37" w:rsidRPr="00C311EC" w:rsidTr="001E3A37">
        <w:trPr>
          <w:trHeight w:val="1506"/>
        </w:trPr>
        <w:tc>
          <w:tcPr>
            <w:tcW w:w="153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07/08/09</w:t>
            </w:r>
          </w:p>
          <w:p w:rsidR="001E3A37" w:rsidRPr="004A12C0" w:rsidRDefault="001E3A37" w:rsidP="00BA57A1">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CN 09-017</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p>
        </w:tc>
        <w:tc>
          <w:tcPr>
            <w:tcW w:w="666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Updates ISA-ENG-3 and ISA-ENG-5, and moves post-qualification and refresher training requirements into Appendix D-1.  Specifically, ISA-ENG-3 is updated to remove the task to take Web-based 50.59 training that is no longer available on the Web.   ISA-ENG-5 is updated to reference the current location of the SDP initial screening criteria.</w:t>
            </w:r>
          </w:p>
        </w:tc>
        <w:tc>
          <w:tcPr>
            <w:tcW w:w="198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None</w:t>
            </w:r>
            <w:r w:rsidRPr="004A12C0">
              <w:rPr>
                <w:rFonts w:ascii="Arial" w:hAnsi="Arial" w:cs="Arial"/>
                <w:sz w:val="22"/>
                <w:szCs w:val="22"/>
              </w:rPr>
              <w:tab/>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1E3A37">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ML091590710</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p>
        </w:tc>
      </w:tr>
      <w:tr w:rsidR="001E3A37" w:rsidRPr="00C311EC" w:rsidTr="001E3A37">
        <w:tc>
          <w:tcPr>
            <w:tcW w:w="153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12/29/11</w:t>
            </w:r>
          </w:p>
          <w:p w:rsidR="001E3A37" w:rsidRPr="004A12C0" w:rsidRDefault="001E3A37" w:rsidP="00BA57A1">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CN 11-044</w:t>
            </w:r>
          </w:p>
          <w:p w:rsidR="001E3A37" w:rsidRPr="004A12C0" w:rsidRDefault="001E3A37" w:rsidP="00842506">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ML11175A324</w:t>
            </w:r>
          </w:p>
        </w:tc>
        <w:tc>
          <w:tcPr>
            <w:tcW w:w="666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 xml:space="preserve">This revision adds ISA-6 on the Maintenance Rule, adds training on the </w:t>
            </w:r>
            <w:proofErr w:type="spellStart"/>
            <w:r w:rsidRPr="004A12C0">
              <w:rPr>
                <w:rFonts w:ascii="Arial" w:hAnsi="Arial" w:cs="Arial"/>
                <w:sz w:val="22"/>
                <w:szCs w:val="22"/>
              </w:rPr>
              <w:t>OpE</w:t>
            </w:r>
            <w:proofErr w:type="spellEnd"/>
            <w:r w:rsidRPr="004A12C0">
              <w:rPr>
                <w:rFonts w:ascii="Arial" w:hAnsi="Arial" w:cs="Arial"/>
                <w:sz w:val="22"/>
                <w:szCs w:val="22"/>
              </w:rPr>
              <w:t xml:space="preserve"> gateway and </w:t>
            </w:r>
            <w:proofErr w:type="spellStart"/>
            <w:r w:rsidRPr="004A12C0">
              <w:rPr>
                <w:rFonts w:ascii="Arial" w:hAnsi="Arial" w:cs="Arial"/>
                <w:sz w:val="22"/>
                <w:szCs w:val="22"/>
              </w:rPr>
              <w:t>OpE</w:t>
            </w:r>
            <w:proofErr w:type="spellEnd"/>
            <w:r w:rsidRPr="004A12C0">
              <w:rPr>
                <w:rFonts w:ascii="Arial" w:hAnsi="Arial" w:cs="Arial"/>
                <w:sz w:val="22"/>
                <w:szCs w:val="22"/>
              </w:rPr>
              <w:t xml:space="preserve"> smart samples to OJT-1, and adds key radiation protection terms to OJT-5.</w:t>
            </w:r>
          </w:p>
        </w:tc>
        <w:tc>
          <w:tcPr>
            <w:tcW w:w="198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None</w:t>
            </w:r>
            <w:r w:rsidRPr="004A12C0">
              <w:rPr>
                <w:rFonts w:ascii="Arial" w:hAnsi="Arial" w:cs="Arial"/>
                <w:sz w:val="22"/>
                <w:szCs w:val="22"/>
              </w:rPr>
              <w:tab/>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1E3A37">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ML11326A208</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p>
        </w:tc>
      </w:tr>
      <w:tr w:rsidR="001E3A37" w:rsidRPr="00C311EC" w:rsidTr="001E3A37">
        <w:tc>
          <w:tcPr>
            <w:tcW w:w="1530" w:type="dxa"/>
            <w:tcBorders>
              <w:top w:val="single" w:sz="6" w:space="0" w:color="000000"/>
              <w:left w:val="single" w:sz="6" w:space="0" w:color="000000"/>
              <w:bottom w:val="single" w:sz="6" w:space="0" w:color="000000"/>
              <w:right w:val="single" w:sz="6" w:space="0" w:color="000000"/>
            </w:tcBorders>
          </w:tcPr>
          <w:p w:rsidR="001E3A37" w:rsidRPr="004A12C0" w:rsidRDefault="001E3A37" w:rsidP="003624F6">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173" w:rsidP="003624F6">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ML1</w:t>
            </w:r>
            <w:r w:rsidR="00C63D9D">
              <w:rPr>
                <w:rFonts w:ascii="Arial" w:hAnsi="Arial" w:cs="Arial"/>
                <w:sz w:val="22"/>
                <w:szCs w:val="22"/>
              </w:rPr>
              <w:t>2251A050</w:t>
            </w:r>
            <w:r>
              <w:rPr>
                <w:rFonts w:ascii="Arial" w:hAnsi="Arial" w:cs="Arial"/>
                <w:sz w:val="22"/>
                <w:szCs w:val="22"/>
              </w:rPr>
              <w:t xml:space="preserve"> </w:t>
            </w:r>
            <w:r w:rsidR="00EB73EA">
              <w:rPr>
                <w:rFonts w:ascii="Arial" w:hAnsi="Arial" w:cs="Arial"/>
                <w:sz w:val="22"/>
                <w:szCs w:val="22"/>
              </w:rPr>
              <w:t>12/19</w:t>
            </w:r>
            <w:r w:rsidR="001E3A37" w:rsidRPr="004A12C0">
              <w:rPr>
                <w:rFonts w:ascii="Arial" w:hAnsi="Arial" w:cs="Arial"/>
                <w:sz w:val="22"/>
                <w:szCs w:val="22"/>
              </w:rPr>
              <w:t>/1</w:t>
            </w:r>
            <w:r w:rsidR="000E5A9F">
              <w:rPr>
                <w:rFonts w:ascii="Arial" w:hAnsi="Arial" w:cs="Arial"/>
                <w:sz w:val="22"/>
                <w:szCs w:val="22"/>
              </w:rPr>
              <w:t>2</w:t>
            </w:r>
          </w:p>
          <w:p w:rsidR="001E3A37" w:rsidRPr="004A12C0" w:rsidRDefault="001E3A37" w:rsidP="003624F6">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CN 1</w:t>
            </w:r>
            <w:r w:rsidR="000E5A9F">
              <w:rPr>
                <w:rFonts w:ascii="Arial" w:hAnsi="Arial" w:cs="Arial"/>
                <w:sz w:val="22"/>
                <w:szCs w:val="22"/>
              </w:rPr>
              <w:t>2</w:t>
            </w:r>
            <w:r w:rsidRPr="004A12C0">
              <w:rPr>
                <w:rFonts w:ascii="Arial" w:hAnsi="Arial" w:cs="Arial"/>
                <w:sz w:val="22"/>
                <w:szCs w:val="22"/>
              </w:rPr>
              <w:t>-</w:t>
            </w:r>
            <w:r w:rsidR="00EB73EA">
              <w:rPr>
                <w:rFonts w:ascii="Arial" w:hAnsi="Arial" w:cs="Arial"/>
                <w:sz w:val="22"/>
                <w:szCs w:val="22"/>
              </w:rPr>
              <w:t>029</w:t>
            </w:r>
          </w:p>
          <w:p w:rsidR="001E3A37" w:rsidRPr="004A12C0" w:rsidRDefault="001E3A37" w:rsidP="000E5A9F">
            <w:pPr>
              <w:widowControl/>
              <w:tabs>
                <w:tab w:val="left" w:pos="0"/>
                <w:tab w:val="left" w:pos="720"/>
                <w:tab w:val="left" w:pos="1440"/>
                <w:tab w:val="left" w:pos="2160"/>
                <w:tab w:val="left" w:pos="2610"/>
                <w:tab w:val="left" w:pos="3060"/>
                <w:tab w:val="left" w:pos="4320"/>
              </w:tabs>
              <w:rPr>
                <w:rFonts w:ascii="Arial" w:hAnsi="Arial" w:cs="Arial"/>
                <w:sz w:val="22"/>
                <w:szCs w:val="22"/>
              </w:rPr>
            </w:pPr>
          </w:p>
        </w:tc>
        <w:tc>
          <w:tcPr>
            <w:tcW w:w="6660" w:type="dxa"/>
            <w:tcBorders>
              <w:top w:val="single" w:sz="6" w:space="0" w:color="000000"/>
              <w:left w:val="single" w:sz="6" w:space="0" w:color="000000"/>
              <w:bottom w:val="single" w:sz="6" w:space="0" w:color="000000"/>
              <w:right w:val="single" w:sz="6" w:space="0" w:color="000000"/>
            </w:tcBorders>
          </w:tcPr>
          <w:p w:rsidR="001E3A37" w:rsidRPr="004A12C0" w:rsidRDefault="001E3A37" w:rsidP="006957CC">
            <w:pPr>
              <w:rPr>
                <w:rFonts w:ascii="Arial" w:hAnsi="Arial" w:cs="Arial"/>
                <w:sz w:val="22"/>
                <w:szCs w:val="22"/>
              </w:rPr>
            </w:pPr>
            <w:r w:rsidRPr="00144F4A">
              <w:rPr>
                <w:rFonts w:ascii="Arial" w:hAnsi="Arial" w:cs="Arial"/>
                <w:sz w:val="22"/>
                <w:szCs w:val="22"/>
              </w:rPr>
              <w:t xml:space="preserve">This revision updates training </w:t>
            </w:r>
            <w:r w:rsidR="001E3173" w:rsidRPr="00144F4A">
              <w:rPr>
                <w:rFonts w:ascii="Arial" w:hAnsi="Arial" w:cs="Arial"/>
                <w:sz w:val="22"/>
                <w:szCs w:val="22"/>
              </w:rPr>
              <w:t xml:space="preserve">on the SDP </w:t>
            </w:r>
            <w:r w:rsidRPr="00144F4A">
              <w:rPr>
                <w:rFonts w:ascii="Arial" w:hAnsi="Arial" w:cs="Arial"/>
                <w:sz w:val="22"/>
                <w:szCs w:val="22"/>
              </w:rPr>
              <w:t xml:space="preserve">in ISA-5 to reflect recent changes to IMC 0609, “Significance Determination Process.”  Specifically, references to the At-Power SDP </w:t>
            </w:r>
            <w:r>
              <w:rPr>
                <w:rFonts w:ascii="Arial" w:hAnsi="Arial" w:cs="Arial"/>
                <w:sz w:val="22"/>
                <w:szCs w:val="22"/>
              </w:rPr>
              <w:t>(</w:t>
            </w:r>
            <w:r w:rsidRPr="00144F4A">
              <w:rPr>
                <w:rFonts w:ascii="Arial" w:hAnsi="Arial" w:cs="Arial"/>
                <w:sz w:val="22"/>
                <w:szCs w:val="22"/>
              </w:rPr>
              <w:t>0609, App</w:t>
            </w:r>
            <w:r>
              <w:rPr>
                <w:rFonts w:ascii="Arial" w:hAnsi="Arial" w:cs="Arial"/>
                <w:sz w:val="22"/>
                <w:szCs w:val="22"/>
              </w:rPr>
              <w:t>endix</w:t>
            </w:r>
            <w:r w:rsidRPr="00144F4A">
              <w:rPr>
                <w:rFonts w:ascii="Arial" w:hAnsi="Arial" w:cs="Arial"/>
                <w:sz w:val="22"/>
                <w:szCs w:val="22"/>
              </w:rPr>
              <w:t xml:space="preserve"> A) Phase 1, 2, and 3 were replaced and references and scenarios were updated.</w:t>
            </w:r>
          </w:p>
        </w:tc>
        <w:tc>
          <w:tcPr>
            <w:tcW w:w="1980" w:type="dxa"/>
            <w:tcBorders>
              <w:top w:val="single" w:sz="6" w:space="0" w:color="000000"/>
              <w:left w:val="single" w:sz="6" w:space="0" w:color="000000"/>
              <w:bottom w:val="single" w:sz="6" w:space="0" w:color="000000"/>
              <w:right w:val="single" w:sz="6" w:space="0" w:color="000000"/>
            </w:tcBorders>
          </w:tcPr>
          <w:p w:rsidR="001E3A37" w:rsidRPr="004A12C0" w:rsidRDefault="001E3A37" w:rsidP="003624F6">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None</w:t>
            </w:r>
            <w:r w:rsidRPr="004A12C0">
              <w:rPr>
                <w:rFonts w:ascii="Arial" w:hAnsi="Arial" w:cs="Arial"/>
                <w:sz w:val="22"/>
                <w:szCs w:val="22"/>
              </w:rPr>
              <w:tab/>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1E3A37">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ML1</w:t>
            </w:r>
            <w:r>
              <w:rPr>
                <w:rFonts w:ascii="Arial" w:hAnsi="Arial" w:cs="Arial"/>
                <w:sz w:val="22"/>
                <w:szCs w:val="22"/>
              </w:rPr>
              <w:t>2290A180</w:t>
            </w:r>
          </w:p>
        </w:tc>
      </w:tr>
    </w:tbl>
    <w:p w:rsidR="006E3EB1" w:rsidRPr="006957CC" w:rsidRDefault="006E3EB1" w:rsidP="00BA57A1">
      <w:pPr>
        <w:widowControl/>
        <w:tabs>
          <w:tab w:val="left" w:pos="0"/>
          <w:tab w:val="left" w:pos="720"/>
          <w:tab w:val="left" w:pos="1440"/>
          <w:tab w:val="left" w:pos="2160"/>
          <w:tab w:val="left" w:pos="2610"/>
          <w:tab w:val="left" w:pos="3060"/>
          <w:tab w:val="left" w:pos="4320"/>
        </w:tabs>
        <w:rPr>
          <w:rFonts w:ascii="Arial" w:hAnsi="Arial" w:cs="Arial"/>
          <w:sz w:val="22"/>
          <w:szCs w:val="22"/>
        </w:rPr>
      </w:pPr>
    </w:p>
    <w:sectPr w:rsidR="006E3EB1" w:rsidRPr="006957CC" w:rsidSect="003624F6">
      <w:footerReference w:type="default" r:id="rId12"/>
      <w:pgSz w:w="15840" w:h="12240" w:orient="landscape" w:code="1"/>
      <w:pgMar w:top="1080" w:right="1440" w:bottom="720" w:left="1440" w:header="1440" w:footer="144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C12" w:rsidRDefault="00FE4C12">
      <w:r>
        <w:separator/>
      </w:r>
    </w:p>
  </w:endnote>
  <w:endnote w:type="continuationSeparator" w:id="0">
    <w:p w:rsidR="00FE4C12" w:rsidRDefault="00FE4C1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7CC" w:rsidRPr="004A12C0" w:rsidRDefault="006957CC">
    <w:pPr>
      <w:tabs>
        <w:tab w:val="center" w:pos="4680"/>
        <w:tab w:val="right" w:pos="9360"/>
      </w:tabs>
      <w:rPr>
        <w:rFonts w:ascii="Arial" w:hAnsi="Arial" w:cs="Arial"/>
        <w:sz w:val="22"/>
        <w:szCs w:val="22"/>
      </w:rPr>
    </w:pPr>
    <w:r w:rsidRPr="004A12C0">
      <w:rPr>
        <w:rFonts w:ascii="Arial" w:hAnsi="Arial" w:cs="Arial"/>
        <w:sz w:val="22"/>
        <w:szCs w:val="22"/>
      </w:rPr>
      <w:t xml:space="preserve">Issue Date:  </w:t>
    </w:r>
    <w:r>
      <w:rPr>
        <w:rFonts w:ascii="Arial" w:hAnsi="Arial" w:cs="Arial"/>
        <w:sz w:val="22"/>
        <w:szCs w:val="22"/>
      </w:rPr>
      <w:t>12/19/12</w:t>
    </w:r>
    <w:r w:rsidRPr="004A12C0">
      <w:rPr>
        <w:rFonts w:ascii="Arial" w:hAnsi="Arial" w:cs="Arial"/>
        <w:sz w:val="22"/>
        <w:szCs w:val="22"/>
      </w:rPr>
      <w:tab/>
      <w:t>C2-</w:t>
    </w:r>
    <w:r w:rsidR="00D72B28" w:rsidRPr="004A12C0">
      <w:rPr>
        <w:rFonts w:ascii="Arial" w:hAnsi="Arial" w:cs="Arial"/>
        <w:sz w:val="22"/>
        <w:szCs w:val="22"/>
      </w:rPr>
      <w:fldChar w:fldCharType="begin"/>
    </w:r>
    <w:r w:rsidRPr="004A12C0">
      <w:rPr>
        <w:rFonts w:ascii="Arial" w:hAnsi="Arial" w:cs="Arial"/>
        <w:sz w:val="22"/>
        <w:szCs w:val="22"/>
      </w:rPr>
      <w:instrText xml:space="preserve">PAGE </w:instrText>
    </w:r>
    <w:r w:rsidR="00D72B28" w:rsidRPr="004A12C0">
      <w:rPr>
        <w:rFonts w:ascii="Arial" w:hAnsi="Arial" w:cs="Arial"/>
        <w:sz w:val="22"/>
        <w:szCs w:val="22"/>
      </w:rPr>
      <w:fldChar w:fldCharType="separate"/>
    </w:r>
    <w:r w:rsidR="00EB73EA">
      <w:rPr>
        <w:rFonts w:ascii="Arial" w:hAnsi="Arial" w:cs="Arial"/>
        <w:noProof/>
        <w:sz w:val="22"/>
        <w:szCs w:val="22"/>
      </w:rPr>
      <w:t>1</w:t>
    </w:r>
    <w:r w:rsidR="00D72B28" w:rsidRPr="004A12C0">
      <w:rPr>
        <w:rFonts w:ascii="Arial" w:hAnsi="Arial" w:cs="Arial"/>
        <w:sz w:val="22"/>
        <w:szCs w:val="22"/>
      </w:rPr>
      <w:fldChar w:fldCharType="end"/>
    </w:r>
    <w:r w:rsidRPr="004A12C0">
      <w:rPr>
        <w:rFonts w:ascii="Arial" w:hAnsi="Arial" w:cs="Arial"/>
        <w:sz w:val="22"/>
        <w:szCs w:val="22"/>
      </w:rPr>
      <w:tab/>
      <w:t>1245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7CC" w:rsidRPr="004A12C0" w:rsidRDefault="006957CC">
    <w:pPr>
      <w:tabs>
        <w:tab w:val="center" w:pos="6480"/>
        <w:tab w:val="right" w:pos="12960"/>
      </w:tabs>
      <w:rPr>
        <w:rFonts w:ascii="Arial" w:hAnsi="Arial" w:cs="Arial"/>
        <w:sz w:val="22"/>
        <w:szCs w:val="22"/>
      </w:rPr>
    </w:pPr>
    <w:r w:rsidRPr="004A12C0">
      <w:rPr>
        <w:rFonts w:ascii="Arial" w:hAnsi="Arial" w:cs="Arial"/>
        <w:sz w:val="22"/>
        <w:szCs w:val="22"/>
      </w:rPr>
      <w:t xml:space="preserve">Issue Date:  </w:t>
    </w:r>
    <w:r>
      <w:rPr>
        <w:rFonts w:ascii="Arial" w:hAnsi="Arial" w:cs="Arial"/>
        <w:sz w:val="22"/>
        <w:szCs w:val="22"/>
      </w:rPr>
      <w:t>12/19/12</w:t>
    </w:r>
    <w:r w:rsidRPr="004A12C0">
      <w:rPr>
        <w:rFonts w:ascii="Arial" w:hAnsi="Arial" w:cs="Arial"/>
        <w:sz w:val="22"/>
        <w:szCs w:val="22"/>
      </w:rPr>
      <w:tab/>
    </w:r>
    <w:r>
      <w:rPr>
        <w:rFonts w:ascii="Arial" w:hAnsi="Arial" w:cs="Arial"/>
        <w:sz w:val="22"/>
        <w:szCs w:val="22"/>
      </w:rPr>
      <w:t>Att1-1</w:t>
    </w:r>
    <w:r w:rsidRPr="004A12C0">
      <w:rPr>
        <w:rFonts w:ascii="Arial" w:hAnsi="Arial" w:cs="Arial"/>
        <w:sz w:val="22"/>
        <w:szCs w:val="22"/>
      </w:rPr>
      <w:tab/>
      <w:t>1245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C12" w:rsidRDefault="00FE4C12">
      <w:r>
        <w:separator/>
      </w:r>
    </w:p>
  </w:footnote>
  <w:footnote w:type="continuationSeparator" w:id="0">
    <w:p w:rsidR="00FE4C12" w:rsidRDefault="00FE4C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13CF18A"/>
    <w:lvl w:ilvl="0">
      <w:numFmt w:val="bullet"/>
      <w:lvlText w:val="*"/>
      <w:lvlJc w:val="left"/>
    </w:lvl>
  </w:abstractNum>
  <w:abstractNum w:abstractNumId="1">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3"/>
    <w:multiLevelType w:val="multilevel"/>
    <w:tmpl w:val="00000000"/>
    <w:name w:val="ParaNumbers1"/>
    <w:lvl w:ilvl="0">
      <w:start w:val="1"/>
      <w:numFmt w:val="decimal"/>
      <w:lvlText w:val="%1."/>
      <w:lvlJc w:val="left"/>
    </w:lvl>
    <w:lvl w:ilvl="1">
      <w:start w:val="1"/>
      <w:numFmt w:val="lowerLetter"/>
      <w:pStyle w:val="Level2"/>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4">
    <w:nsid w:val="00000004"/>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5"/>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6"/>
    <w:multiLevelType w:val="multilevel"/>
    <w:tmpl w:val="00000000"/>
    <w:name w:val="AutoList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7"/>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9"/>
    <w:multiLevelType w:val="multilevel"/>
    <w:tmpl w:val="00000000"/>
    <w:name w:val="AutoList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A"/>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2">
    <w:nsid w:val="0000000C"/>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000000D"/>
    <w:multiLevelType w:val="multilevel"/>
    <w:tmpl w:val="00000000"/>
    <w:name w:val="AutoList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nsid w:val="0000000E"/>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0F"/>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0"/>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nsid w:val="00000011"/>
    <w:multiLevelType w:val="multilevel"/>
    <w:tmpl w:val="00000000"/>
    <w:name w:val="AutoList7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2"/>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nsid w:val="00000013"/>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00000014"/>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nsid w:val="00000015"/>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nsid w:val="00000016"/>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nsid w:val="00000017"/>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nsid w:val="00000018"/>
    <w:multiLevelType w:val="multilevel"/>
    <w:tmpl w:val="00000000"/>
    <w:name w:val="AutoList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nsid w:val="00000019"/>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nsid w:val="0000001A"/>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nsid w:val="0000001B"/>
    <w:multiLevelType w:val="multilevel"/>
    <w:tmpl w:val="00000000"/>
    <w:name w:val="AutoList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nsid w:val="0000001C"/>
    <w:multiLevelType w:val="multilevel"/>
    <w:tmpl w:val="00000000"/>
    <w:name w:val="AutoList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nsid w:val="0000001D"/>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nsid w:val="0000001E"/>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nsid w:val="0000001F"/>
    <w:multiLevelType w:val="multilevel"/>
    <w:tmpl w:val="00000000"/>
    <w:name w:val="AutoList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nsid w:val="00000020"/>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nsid w:val="00000021"/>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nsid w:val="00000022"/>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nsid w:val="00000023"/>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nsid w:val="00000024"/>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nsid w:val="00000025"/>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nsid w:val="00000026"/>
    <w:multiLevelType w:val="multilevel"/>
    <w:tmpl w:val="00000000"/>
    <w:name w:val="AutoList31"/>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nsid w:val="002119DC"/>
    <w:multiLevelType w:val="multilevel"/>
    <w:tmpl w:val="8CB2092C"/>
    <w:name w:val="AutoList8322222232222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0">
    <w:nsid w:val="01C464A1"/>
    <w:multiLevelType w:val="multilevel"/>
    <w:tmpl w:val="F3E4090E"/>
    <w:name w:val="AutoList832222223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1">
    <w:nsid w:val="021E76BA"/>
    <w:multiLevelType w:val="multilevel"/>
    <w:tmpl w:val="C332F0DC"/>
    <w:name w:val="AutoList83222222322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2">
    <w:nsid w:val="037E2E55"/>
    <w:multiLevelType w:val="hybridMultilevel"/>
    <w:tmpl w:val="7DAA8A44"/>
    <w:lvl w:ilvl="0" w:tplc="723E37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04E44747"/>
    <w:multiLevelType w:val="hybridMultilevel"/>
    <w:tmpl w:val="36ACD62C"/>
    <w:name w:val="AutoList83222222"/>
    <w:lvl w:ilvl="0" w:tplc="D3608A3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0D941B95"/>
    <w:multiLevelType w:val="multilevel"/>
    <w:tmpl w:val="A28A2036"/>
    <w:name w:val="AutoList8322222232222222222222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5">
    <w:nsid w:val="0F166D28"/>
    <w:multiLevelType w:val="hybridMultilevel"/>
    <w:tmpl w:val="DB46CE58"/>
    <w:name w:val="AutoList832222222222222"/>
    <w:lvl w:ilvl="0" w:tplc="8248904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0F247C8D"/>
    <w:multiLevelType w:val="hybridMultilevel"/>
    <w:tmpl w:val="1A70AF62"/>
    <w:name w:val="AutoList83222222223"/>
    <w:lvl w:ilvl="0" w:tplc="F392C1D2">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0F5F5360"/>
    <w:multiLevelType w:val="hybridMultilevel"/>
    <w:tmpl w:val="9E9653A0"/>
    <w:name w:val="AutoList83222222222"/>
    <w:lvl w:ilvl="0" w:tplc="AD062B8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15CF6840"/>
    <w:multiLevelType w:val="multilevel"/>
    <w:tmpl w:val="677C553C"/>
    <w:name w:val="AutoList8322222232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9">
    <w:nsid w:val="15E77060"/>
    <w:multiLevelType w:val="hybridMultilevel"/>
    <w:tmpl w:val="8ECA873A"/>
    <w:name w:val="AutoList83222222222222"/>
    <w:lvl w:ilvl="0" w:tplc="332CAF3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177C2301"/>
    <w:multiLevelType w:val="hybridMultilevel"/>
    <w:tmpl w:val="7FEE3504"/>
    <w:name w:val="AutoList83222222222222222"/>
    <w:lvl w:ilvl="0" w:tplc="6AA244D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197025B4"/>
    <w:multiLevelType w:val="hybridMultilevel"/>
    <w:tmpl w:val="8CD8B79E"/>
    <w:name w:val="AutoList8322222222222"/>
    <w:lvl w:ilvl="0" w:tplc="B5C85ED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1B833428"/>
    <w:multiLevelType w:val="multilevel"/>
    <w:tmpl w:val="8CBEFD0E"/>
    <w:name w:val="AutoList832222223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3">
    <w:nsid w:val="1C232993"/>
    <w:multiLevelType w:val="hybridMultilevel"/>
    <w:tmpl w:val="BF7C7B9C"/>
    <w:name w:val="AutoList832222222222"/>
    <w:lvl w:ilvl="0" w:tplc="8C04FB4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1EBF4466"/>
    <w:multiLevelType w:val="multilevel"/>
    <w:tmpl w:val="F5D6D76C"/>
    <w:name w:val="AutoList832222223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5">
    <w:nsid w:val="2103246A"/>
    <w:multiLevelType w:val="hybridMultilevel"/>
    <w:tmpl w:val="B3461EE6"/>
    <w:name w:val="AutoList8322222222222222"/>
    <w:lvl w:ilvl="0" w:tplc="E8827D1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2216664B"/>
    <w:multiLevelType w:val="hybridMultilevel"/>
    <w:tmpl w:val="5E6A9764"/>
    <w:name w:val="AutoList832222"/>
    <w:lvl w:ilvl="0" w:tplc="4776DDB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26845D17"/>
    <w:multiLevelType w:val="hybridMultilevel"/>
    <w:tmpl w:val="02A4BB36"/>
    <w:lvl w:ilvl="0" w:tplc="723E37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2E9A0524"/>
    <w:multiLevelType w:val="hybridMultilevel"/>
    <w:tmpl w:val="D0ACD34A"/>
    <w:name w:val="AutoList83222222232"/>
    <w:lvl w:ilvl="0" w:tplc="45BCA49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4AC69F7"/>
    <w:multiLevelType w:val="hybridMultilevel"/>
    <w:tmpl w:val="1A605D04"/>
    <w:name w:val="AutoList832222222222222222222"/>
    <w:lvl w:ilvl="0" w:tplc="E83AC07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35E53EAA"/>
    <w:multiLevelType w:val="hybridMultilevel"/>
    <w:tmpl w:val="CFC44BE4"/>
    <w:name w:val="AutoList8322222"/>
    <w:lvl w:ilvl="0" w:tplc="0006241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8085069"/>
    <w:multiLevelType w:val="multilevel"/>
    <w:tmpl w:val="CC44C670"/>
    <w:name w:val="AutoList832222223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2">
    <w:nsid w:val="382653D9"/>
    <w:multiLevelType w:val="multilevel"/>
    <w:tmpl w:val="8A52D8FA"/>
    <w:name w:val="AutoList832222223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3">
    <w:nsid w:val="420C01CD"/>
    <w:multiLevelType w:val="hybridMultilevel"/>
    <w:tmpl w:val="9354739C"/>
    <w:lvl w:ilvl="0" w:tplc="CBC874D0">
      <w:start w:val="1"/>
      <w:numFmt w:val="decimal"/>
      <w:lvlText w:val="%1."/>
      <w:lvlJc w:val="left"/>
      <w:pPr>
        <w:tabs>
          <w:tab w:val="num" w:pos="806"/>
        </w:tabs>
        <w:ind w:left="806" w:hanging="806"/>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42BC69E4"/>
    <w:multiLevelType w:val="hybridMultilevel"/>
    <w:tmpl w:val="D33C2048"/>
    <w:name w:val="AutoList8322"/>
    <w:lvl w:ilvl="0" w:tplc="E50EE9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448B3C1E"/>
    <w:multiLevelType w:val="multilevel"/>
    <w:tmpl w:val="DB969DC0"/>
    <w:name w:val="AutoList832222223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6">
    <w:nsid w:val="4AEB67C4"/>
    <w:multiLevelType w:val="multilevel"/>
    <w:tmpl w:val="0F2A2712"/>
    <w:name w:val="AutoList832222223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7">
    <w:nsid w:val="4C661746"/>
    <w:multiLevelType w:val="multilevel"/>
    <w:tmpl w:val="5EA66FBE"/>
    <w:name w:val="AutoList832222223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8">
    <w:nsid w:val="4F8C62D6"/>
    <w:multiLevelType w:val="hybridMultilevel"/>
    <w:tmpl w:val="D8F82D70"/>
    <w:name w:val="AutoList83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1561DE9"/>
    <w:multiLevelType w:val="hybridMultilevel"/>
    <w:tmpl w:val="4E98A488"/>
    <w:lvl w:ilvl="0" w:tplc="723E37A0">
      <w:start w:val="1"/>
      <w:numFmt w:val="decimal"/>
      <w:lvlText w:val="%1."/>
      <w:lvlJc w:val="left"/>
      <w:pPr>
        <w:tabs>
          <w:tab w:val="num" w:pos="896"/>
        </w:tabs>
        <w:ind w:left="89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53332378"/>
    <w:multiLevelType w:val="hybridMultilevel"/>
    <w:tmpl w:val="5FA0F3FA"/>
    <w:name w:val="AutoList832222222222222222"/>
    <w:lvl w:ilvl="0" w:tplc="3E46578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59845B72"/>
    <w:multiLevelType w:val="hybridMultilevel"/>
    <w:tmpl w:val="42703176"/>
    <w:name w:val="AutoList83222222222222222222"/>
    <w:lvl w:ilvl="0" w:tplc="044EA85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5A1C3EAE"/>
    <w:multiLevelType w:val="hybridMultilevel"/>
    <w:tmpl w:val="4F2A6B04"/>
    <w:lvl w:ilvl="0" w:tplc="1166CEC0">
      <w:start w:val="1"/>
      <w:numFmt w:val="decimal"/>
      <w:lvlText w:val="%1."/>
      <w:lvlJc w:val="left"/>
      <w:pPr>
        <w:tabs>
          <w:tab w:val="num" w:pos="806"/>
        </w:tabs>
        <w:ind w:left="806" w:hanging="806"/>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5CF85B76"/>
    <w:multiLevelType w:val="hybridMultilevel"/>
    <w:tmpl w:val="191465F0"/>
    <w:name w:val="AutoList8322222222222222222"/>
    <w:lvl w:ilvl="0" w:tplc="1F18546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5DD506AD"/>
    <w:multiLevelType w:val="multilevel"/>
    <w:tmpl w:val="097AEABA"/>
    <w:name w:val="AutoList832222223222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5">
    <w:nsid w:val="5EE65C6B"/>
    <w:multiLevelType w:val="hybridMultilevel"/>
    <w:tmpl w:val="6CF208BE"/>
    <w:name w:val="AutoList8322222223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60BC560A"/>
    <w:multiLevelType w:val="hybridMultilevel"/>
    <w:tmpl w:val="6186ED56"/>
    <w:name w:val="AutoList832"/>
    <w:lvl w:ilvl="0" w:tplc="9F90CC2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61B80AB8"/>
    <w:multiLevelType w:val="multilevel"/>
    <w:tmpl w:val="57D600BA"/>
    <w:name w:val="AutoList832222223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8">
    <w:nsid w:val="648F7E88"/>
    <w:multiLevelType w:val="hybridMultilevel"/>
    <w:tmpl w:val="D60E95C6"/>
    <w:name w:val="AutoList832222222"/>
    <w:lvl w:ilvl="0" w:tplc="7C2C3E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72C7040F"/>
    <w:multiLevelType w:val="hybridMultilevel"/>
    <w:tmpl w:val="AD1483F8"/>
    <w:lvl w:ilvl="0" w:tplc="723E37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77D624BA"/>
    <w:multiLevelType w:val="hybridMultilevel"/>
    <w:tmpl w:val="78BE9DB2"/>
    <w:name w:val="AutoList83222223"/>
    <w:lvl w:ilvl="0" w:tplc="C2E0B5C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A6A1A83"/>
    <w:multiLevelType w:val="hybridMultilevel"/>
    <w:tmpl w:val="3DB0D9F0"/>
    <w:name w:val="AutoList8322222222"/>
    <w:lvl w:ilvl="0" w:tplc="540A8A0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7C2C7BD3"/>
    <w:multiLevelType w:val="hybridMultilevel"/>
    <w:tmpl w:val="2182D47A"/>
    <w:name w:val="AutoList83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7F39063E"/>
    <w:multiLevelType w:val="multilevel"/>
    <w:tmpl w:val="69D0E2AC"/>
    <w:name w:val="AutoList832222223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4">
    <w:nsid w:val="7F8909DA"/>
    <w:multiLevelType w:val="multilevel"/>
    <w:tmpl w:val="135AE160"/>
    <w:name w:val="AutoList832222223"/>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num w:numId="1">
    <w:abstractNumId w:val="3"/>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abstractNumId w:val="3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38"/>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38"/>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4"/>
      <w:lvl w:ilvl="3">
        <w:start w:val="4"/>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6">
    <w:abstractNumId w:val="76"/>
  </w:num>
  <w:num w:numId="7">
    <w:abstractNumId w:val="54"/>
  </w:num>
  <w:num w:numId="8">
    <w:abstractNumId w:val="64"/>
  </w:num>
  <w:num w:numId="9">
    <w:abstractNumId w:val="68"/>
  </w:num>
  <w:num w:numId="10">
    <w:abstractNumId w:val="61"/>
  </w:num>
  <w:num w:numId="11">
    <w:abstractNumId w:val="56"/>
  </w:num>
  <w:num w:numId="12">
    <w:abstractNumId w:val="40"/>
  </w:num>
  <w:num w:numId="13">
    <w:abstractNumId w:val="60"/>
  </w:num>
  <w:num w:numId="14">
    <w:abstractNumId w:val="62"/>
  </w:num>
  <w:num w:numId="15">
    <w:abstractNumId w:val="43"/>
  </w:num>
  <w:num w:numId="16">
    <w:abstractNumId w:val="77"/>
  </w:num>
  <w:num w:numId="17">
    <w:abstractNumId w:val="78"/>
  </w:num>
  <w:num w:numId="18">
    <w:abstractNumId w:val="81"/>
  </w:num>
  <w:num w:numId="19">
    <w:abstractNumId w:val="83"/>
  </w:num>
  <w:num w:numId="20">
    <w:abstractNumId w:val="44"/>
  </w:num>
  <w:num w:numId="21">
    <w:abstractNumId w:val="67"/>
  </w:num>
  <w:num w:numId="22">
    <w:abstractNumId w:val="47"/>
  </w:num>
  <w:num w:numId="23">
    <w:abstractNumId w:val="53"/>
  </w:num>
  <w:num w:numId="24">
    <w:abstractNumId w:val="51"/>
  </w:num>
  <w:num w:numId="25">
    <w:abstractNumId w:val="52"/>
  </w:num>
  <w:num w:numId="26">
    <w:abstractNumId w:val="49"/>
  </w:num>
  <w:num w:numId="27">
    <w:abstractNumId w:val="66"/>
  </w:num>
  <w:num w:numId="28">
    <w:abstractNumId w:val="45"/>
  </w:num>
  <w:num w:numId="29">
    <w:abstractNumId w:val="48"/>
  </w:num>
  <w:num w:numId="30">
    <w:abstractNumId w:val="55"/>
  </w:num>
  <w:num w:numId="31">
    <w:abstractNumId w:val="41"/>
  </w:num>
  <w:num w:numId="32">
    <w:abstractNumId w:val="50"/>
  </w:num>
  <w:num w:numId="33">
    <w:abstractNumId w:val="70"/>
  </w:num>
  <w:num w:numId="34">
    <w:abstractNumId w:val="74"/>
  </w:num>
  <w:num w:numId="35">
    <w:abstractNumId w:val="73"/>
  </w:num>
  <w:num w:numId="36">
    <w:abstractNumId w:val="71"/>
  </w:num>
  <w:num w:numId="37">
    <w:abstractNumId w:val="39"/>
  </w:num>
  <w:num w:numId="38">
    <w:abstractNumId w:val="59"/>
  </w:num>
  <w:num w:numId="39">
    <w:abstractNumId w:val="72"/>
  </w:num>
  <w:num w:numId="40">
    <w:abstractNumId w:val="63"/>
  </w:num>
  <w:num w:numId="41">
    <w:abstractNumId w:val="42"/>
  </w:num>
  <w:num w:numId="42">
    <w:abstractNumId w:val="79"/>
  </w:num>
  <w:num w:numId="43">
    <w:abstractNumId w:val="57"/>
  </w:num>
  <w:num w:numId="44">
    <w:abstractNumId w:val="69"/>
  </w:num>
  <w:num w:numId="45">
    <w:abstractNumId w:val="82"/>
  </w:num>
  <w:num w:numId="46">
    <w:abstractNumId w:val="84"/>
  </w:num>
  <w:num w:numId="47">
    <w:abstractNumId w:val="58"/>
  </w:num>
  <w:num w:numId="48">
    <w:abstractNumId w:val="46"/>
  </w:num>
  <w:num w:numId="49">
    <w:abstractNumId w:val="75"/>
  </w:num>
  <w:num w:numId="50">
    <w:abstractNumId w:val="65"/>
  </w:num>
  <w:num w:numId="51">
    <w:abstractNumId w:val="80"/>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8673"/>
  </w:hdrShapeDefaults>
  <w:footnotePr>
    <w:footnote w:id="-1"/>
    <w:footnote w:id="0"/>
  </w:footnotePr>
  <w:endnotePr>
    <w:endnote w:id="-1"/>
    <w:endnote w:id="0"/>
  </w:endnotePr>
  <w:compat/>
  <w:rsids>
    <w:rsidRoot w:val="006E3EB1"/>
    <w:rsid w:val="00014369"/>
    <w:rsid w:val="00026B11"/>
    <w:rsid w:val="00030865"/>
    <w:rsid w:val="00034573"/>
    <w:rsid w:val="00034ED2"/>
    <w:rsid w:val="00046333"/>
    <w:rsid w:val="00057F52"/>
    <w:rsid w:val="00067E59"/>
    <w:rsid w:val="000734F8"/>
    <w:rsid w:val="000806E2"/>
    <w:rsid w:val="00097987"/>
    <w:rsid w:val="000B25CC"/>
    <w:rsid w:val="000B7EF0"/>
    <w:rsid w:val="000C1E1D"/>
    <w:rsid w:val="000C332D"/>
    <w:rsid w:val="000C7BD0"/>
    <w:rsid w:val="000D7B5D"/>
    <w:rsid w:val="000E3E28"/>
    <w:rsid w:val="000E5A9F"/>
    <w:rsid w:val="001068E0"/>
    <w:rsid w:val="00113098"/>
    <w:rsid w:val="00120427"/>
    <w:rsid w:val="00140736"/>
    <w:rsid w:val="001671E5"/>
    <w:rsid w:val="001751B4"/>
    <w:rsid w:val="00191953"/>
    <w:rsid w:val="001A4EBF"/>
    <w:rsid w:val="001B0EBF"/>
    <w:rsid w:val="001B6252"/>
    <w:rsid w:val="001B6E06"/>
    <w:rsid w:val="001C4BDA"/>
    <w:rsid w:val="001C5B66"/>
    <w:rsid w:val="001C6DF9"/>
    <w:rsid w:val="001D791C"/>
    <w:rsid w:val="001E15A4"/>
    <w:rsid w:val="001E2585"/>
    <w:rsid w:val="001E3173"/>
    <w:rsid w:val="001E3A37"/>
    <w:rsid w:val="001E4C37"/>
    <w:rsid w:val="001E6E56"/>
    <w:rsid w:val="00221D1C"/>
    <w:rsid w:val="00237C51"/>
    <w:rsid w:val="002434DE"/>
    <w:rsid w:val="00260148"/>
    <w:rsid w:val="002631E9"/>
    <w:rsid w:val="0026359D"/>
    <w:rsid w:val="00273A00"/>
    <w:rsid w:val="002869D4"/>
    <w:rsid w:val="00287CD2"/>
    <w:rsid w:val="00292CB5"/>
    <w:rsid w:val="00296359"/>
    <w:rsid w:val="002A1884"/>
    <w:rsid w:val="002B3DB7"/>
    <w:rsid w:val="002C0A3F"/>
    <w:rsid w:val="002C0AEF"/>
    <w:rsid w:val="002D4FFF"/>
    <w:rsid w:val="002D5BB3"/>
    <w:rsid w:val="003039A2"/>
    <w:rsid w:val="00311981"/>
    <w:rsid w:val="00314F51"/>
    <w:rsid w:val="0032384F"/>
    <w:rsid w:val="00330618"/>
    <w:rsid w:val="00337523"/>
    <w:rsid w:val="003517E0"/>
    <w:rsid w:val="0035196D"/>
    <w:rsid w:val="003624F6"/>
    <w:rsid w:val="003741BF"/>
    <w:rsid w:val="00385531"/>
    <w:rsid w:val="00395162"/>
    <w:rsid w:val="003A2F8E"/>
    <w:rsid w:val="003A6266"/>
    <w:rsid w:val="003B1398"/>
    <w:rsid w:val="003C3C87"/>
    <w:rsid w:val="003C42CF"/>
    <w:rsid w:val="003D128C"/>
    <w:rsid w:val="003D1879"/>
    <w:rsid w:val="003D594B"/>
    <w:rsid w:val="003E59E8"/>
    <w:rsid w:val="003F52F8"/>
    <w:rsid w:val="0040215D"/>
    <w:rsid w:val="004034AF"/>
    <w:rsid w:val="00411F0B"/>
    <w:rsid w:val="00427007"/>
    <w:rsid w:val="0044310E"/>
    <w:rsid w:val="00443637"/>
    <w:rsid w:val="0044444D"/>
    <w:rsid w:val="00446EF0"/>
    <w:rsid w:val="00453849"/>
    <w:rsid w:val="00464910"/>
    <w:rsid w:val="00467EFD"/>
    <w:rsid w:val="00483F13"/>
    <w:rsid w:val="0048624A"/>
    <w:rsid w:val="00491372"/>
    <w:rsid w:val="00491E92"/>
    <w:rsid w:val="00492024"/>
    <w:rsid w:val="004A12C0"/>
    <w:rsid w:val="004A2C40"/>
    <w:rsid w:val="004B6621"/>
    <w:rsid w:val="004D1A75"/>
    <w:rsid w:val="004D271A"/>
    <w:rsid w:val="004E5D16"/>
    <w:rsid w:val="004F68A0"/>
    <w:rsid w:val="00513BF2"/>
    <w:rsid w:val="005153F7"/>
    <w:rsid w:val="00520817"/>
    <w:rsid w:val="00524F88"/>
    <w:rsid w:val="005264B0"/>
    <w:rsid w:val="0055148C"/>
    <w:rsid w:val="00551E98"/>
    <w:rsid w:val="00584876"/>
    <w:rsid w:val="005A2A3B"/>
    <w:rsid w:val="005A59C1"/>
    <w:rsid w:val="005A7CE5"/>
    <w:rsid w:val="005B5291"/>
    <w:rsid w:val="005C4557"/>
    <w:rsid w:val="005C51D9"/>
    <w:rsid w:val="005F1A59"/>
    <w:rsid w:val="005F4DF4"/>
    <w:rsid w:val="006318F6"/>
    <w:rsid w:val="00671D7D"/>
    <w:rsid w:val="0068222E"/>
    <w:rsid w:val="006953DE"/>
    <w:rsid w:val="006957CC"/>
    <w:rsid w:val="00696117"/>
    <w:rsid w:val="006A1001"/>
    <w:rsid w:val="006A1E3E"/>
    <w:rsid w:val="006A28AA"/>
    <w:rsid w:val="006C033A"/>
    <w:rsid w:val="006C40AF"/>
    <w:rsid w:val="006C53F1"/>
    <w:rsid w:val="006D3AAE"/>
    <w:rsid w:val="006E0FA9"/>
    <w:rsid w:val="006E1A98"/>
    <w:rsid w:val="006E3021"/>
    <w:rsid w:val="006E3EB1"/>
    <w:rsid w:val="007011E4"/>
    <w:rsid w:val="0070796C"/>
    <w:rsid w:val="00721860"/>
    <w:rsid w:val="00722909"/>
    <w:rsid w:val="00733CDC"/>
    <w:rsid w:val="00736225"/>
    <w:rsid w:val="00745ED5"/>
    <w:rsid w:val="00752758"/>
    <w:rsid w:val="0075672B"/>
    <w:rsid w:val="00761DAB"/>
    <w:rsid w:val="00777C9C"/>
    <w:rsid w:val="007B5326"/>
    <w:rsid w:val="007C0D21"/>
    <w:rsid w:val="007D645E"/>
    <w:rsid w:val="007E0F5F"/>
    <w:rsid w:val="008030BE"/>
    <w:rsid w:val="00811011"/>
    <w:rsid w:val="008221EB"/>
    <w:rsid w:val="00842506"/>
    <w:rsid w:val="008449F9"/>
    <w:rsid w:val="00844A88"/>
    <w:rsid w:val="00845C24"/>
    <w:rsid w:val="008547F4"/>
    <w:rsid w:val="00862AEA"/>
    <w:rsid w:val="00865344"/>
    <w:rsid w:val="00865B73"/>
    <w:rsid w:val="00874C9B"/>
    <w:rsid w:val="00877E53"/>
    <w:rsid w:val="008808FA"/>
    <w:rsid w:val="008A5E1F"/>
    <w:rsid w:val="008B7D90"/>
    <w:rsid w:val="008C5A5C"/>
    <w:rsid w:val="008D0156"/>
    <w:rsid w:val="008E083C"/>
    <w:rsid w:val="008F048D"/>
    <w:rsid w:val="008F4B7D"/>
    <w:rsid w:val="00900B7C"/>
    <w:rsid w:val="00914A64"/>
    <w:rsid w:val="00917E98"/>
    <w:rsid w:val="00922A8B"/>
    <w:rsid w:val="009369C6"/>
    <w:rsid w:val="00961E51"/>
    <w:rsid w:val="00974FA4"/>
    <w:rsid w:val="00980790"/>
    <w:rsid w:val="009A03C5"/>
    <w:rsid w:val="009C0ABD"/>
    <w:rsid w:val="009C5611"/>
    <w:rsid w:val="009C6CA0"/>
    <w:rsid w:val="009D1635"/>
    <w:rsid w:val="009E1D3A"/>
    <w:rsid w:val="009E32A7"/>
    <w:rsid w:val="009E3E38"/>
    <w:rsid w:val="009E6E53"/>
    <w:rsid w:val="00A0731C"/>
    <w:rsid w:val="00A1653E"/>
    <w:rsid w:val="00A170CA"/>
    <w:rsid w:val="00A31478"/>
    <w:rsid w:val="00A609CB"/>
    <w:rsid w:val="00A60EA1"/>
    <w:rsid w:val="00A6681A"/>
    <w:rsid w:val="00A70EB5"/>
    <w:rsid w:val="00A74F01"/>
    <w:rsid w:val="00A85A40"/>
    <w:rsid w:val="00AC5484"/>
    <w:rsid w:val="00AC7B0B"/>
    <w:rsid w:val="00AF6507"/>
    <w:rsid w:val="00B16A78"/>
    <w:rsid w:val="00B21B43"/>
    <w:rsid w:val="00B34AD0"/>
    <w:rsid w:val="00B46D6F"/>
    <w:rsid w:val="00B50A7A"/>
    <w:rsid w:val="00B52904"/>
    <w:rsid w:val="00B57BF8"/>
    <w:rsid w:val="00B64178"/>
    <w:rsid w:val="00B65040"/>
    <w:rsid w:val="00B83444"/>
    <w:rsid w:val="00B90F58"/>
    <w:rsid w:val="00BA23AC"/>
    <w:rsid w:val="00BA53BC"/>
    <w:rsid w:val="00BA57A1"/>
    <w:rsid w:val="00BB0A0A"/>
    <w:rsid w:val="00BC4720"/>
    <w:rsid w:val="00BC6015"/>
    <w:rsid w:val="00BD45A1"/>
    <w:rsid w:val="00BE093A"/>
    <w:rsid w:val="00BE57C2"/>
    <w:rsid w:val="00BF0400"/>
    <w:rsid w:val="00BF44DA"/>
    <w:rsid w:val="00C018A8"/>
    <w:rsid w:val="00C06FB1"/>
    <w:rsid w:val="00C11226"/>
    <w:rsid w:val="00C27E8E"/>
    <w:rsid w:val="00C311EC"/>
    <w:rsid w:val="00C37C15"/>
    <w:rsid w:val="00C513AB"/>
    <w:rsid w:val="00C5162E"/>
    <w:rsid w:val="00C53333"/>
    <w:rsid w:val="00C63D9D"/>
    <w:rsid w:val="00C66A6F"/>
    <w:rsid w:val="00CA7AED"/>
    <w:rsid w:val="00CA7CF1"/>
    <w:rsid w:val="00CC422D"/>
    <w:rsid w:val="00CE08AE"/>
    <w:rsid w:val="00CE18CF"/>
    <w:rsid w:val="00CF592C"/>
    <w:rsid w:val="00D20E7F"/>
    <w:rsid w:val="00D22ED9"/>
    <w:rsid w:val="00D3140C"/>
    <w:rsid w:val="00D4784E"/>
    <w:rsid w:val="00D625C3"/>
    <w:rsid w:val="00D633E7"/>
    <w:rsid w:val="00D7275B"/>
    <w:rsid w:val="00D72B28"/>
    <w:rsid w:val="00D73C0D"/>
    <w:rsid w:val="00D742DB"/>
    <w:rsid w:val="00D76200"/>
    <w:rsid w:val="00D77F87"/>
    <w:rsid w:val="00D95881"/>
    <w:rsid w:val="00D95FBD"/>
    <w:rsid w:val="00DA7C70"/>
    <w:rsid w:val="00DC1C62"/>
    <w:rsid w:val="00DE2723"/>
    <w:rsid w:val="00DF06DC"/>
    <w:rsid w:val="00E11B64"/>
    <w:rsid w:val="00E16782"/>
    <w:rsid w:val="00E21161"/>
    <w:rsid w:val="00E33E91"/>
    <w:rsid w:val="00E44E97"/>
    <w:rsid w:val="00E45CD9"/>
    <w:rsid w:val="00E501A3"/>
    <w:rsid w:val="00E64C7F"/>
    <w:rsid w:val="00E656A6"/>
    <w:rsid w:val="00E66336"/>
    <w:rsid w:val="00E70262"/>
    <w:rsid w:val="00E71B50"/>
    <w:rsid w:val="00E71CD2"/>
    <w:rsid w:val="00E90427"/>
    <w:rsid w:val="00EA065B"/>
    <w:rsid w:val="00EB210C"/>
    <w:rsid w:val="00EB4F9A"/>
    <w:rsid w:val="00EB73EA"/>
    <w:rsid w:val="00ED1310"/>
    <w:rsid w:val="00EF2FEA"/>
    <w:rsid w:val="00EF41A8"/>
    <w:rsid w:val="00F0218B"/>
    <w:rsid w:val="00F035A4"/>
    <w:rsid w:val="00F1542B"/>
    <w:rsid w:val="00F31F9F"/>
    <w:rsid w:val="00F32688"/>
    <w:rsid w:val="00F34426"/>
    <w:rsid w:val="00F35AA1"/>
    <w:rsid w:val="00F51C4B"/>
    <w:rsid w:val="00F57A3C"/>
    <w:rsid w:val="00F629BD"/>
    <w:rsid w:val="00F729D3"/>
    <w:rsid w:val="00F91473"/>
    <w:rsid w:val="00FB0983"/>
    <w:rsid w:val="00FB2A96"/>
    <w:rsid w:val="00FB73FA"/>
    <w:rsid w:val="00FC3CE9"/>
    <w:rsid w:val="00FC6E91"/>
    <w:rsid w:val="00FD1635"/>
    <w:rsid w:val="00FD5C49"/>
    <w:rsid w:val="00FD5C50"/>
    <w:rsid w:val="00FD7AA3"/>
    <w:rsid w:val="00FE4C12"/>
    <w:rsid w:val="00FF2121"/>
    <w:rsid w:val="00FF2622"/>
    <w:rsid w:val="00FF4F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39A2"/>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039A2"/>
  </w:style>
  <w:style w:type="paragraph" w:styleId="TOC1">
    <w:name w:val="toc 1"/>
    <w:basedOn w:val="Normal"/>
    <w:next w:val="Normal"/>
    <w:autoRedefine/>
    <w:uiPriority w:val="39"/>
    <w:rsid w:val="0026359D"/>
    <w:pPr>
      <w:spacing w:before="120" w:after="120"/>
      <w:ind w:left="720" w:right="432" w:hanging="720"/>
    </w:pPr>
    <w:rPr>
      <w:rFonts w:ascii="Arial" w:hAnsi="Arial"/>
    </w:rPr>
  </w:style>
  <w:style w:type="paragraph" w:styleId="TOC2">
    <w:name w:val="toc 2"/>
    <w:basedOn w:val="Normal"/>
    <w:next w:val="Normal"/>
    <w:autoRedefine/>
    <w:uiPriority w:val="39"/>
    <w:rsid w:val="0026359D"/>
    <w:pPr>
      <w:tabs>
        <w:tab w:val="right" w:leader="dot" w:pos="9350"/>
      </w:tabs>
      <w:ind w:left="720" w:right="432"/>
    </w:pPr>
    <w:rPr>
      <w:rFonts w:ascii="Arial" w:hAnsi="Arial"/>
    </w:rPr>
  </w:style>
  <w:style w:type="paragraph" w:customStyle="1" w:styleId="Level1">
    <w:name w:val="Level 1"/>
    <w:basedOn w:val="Normal"/>
    <w:rsid w:val="003039A2"/>
    <w:pPr>
      <w:numPr>
        <w:numId w:val="3"/>
      </w:numPr>
      <w:ind w:left="2610" w:hanging="450"/>
      <w:outlineLvl w:val="0"/>
    </w:pPr>
  </w:style>
  <w:style w:type="paragraph" w:customStyle="1" w:styleId="Level4">
    <w:name w:val="Level 4"/>
    <w:basedOn w:val="Normal"/>
    <w:rsid w:val="003039A2"/>
    <w:pPr>
      <w:numPr>
        <w:ilvl w:val="3"/>
        <w:numId w:val="4"/>
      </w:numPr>
      <w:ind w:left="2610" w:hanging="450"/>
      <w:outlineLvl w:val="3"/>
    </w:pPr>
  </w:style>
  <w:style w:type="paragraph" w:customStyle="1" w:styleId="Level2">
    <w:name w:val="Level 2"/>
    <w:basedOn w:val="Normal"/>
    <w:rsid w:val="003039A2"/>
    <w:pPr>
      <w:numPr>
        <w:ilvl w:val="1"/>
        <w:numId w:val="1"/>
      </w:numPr>
      <w:ind w:left="3060" w:hanging="450"/>
      <w:outlineLvl w:val="1"/>
    </w:pPr>
  </w:style>
  <w:style w:type="paragraph" w:customStyle="1" w:styleId="Level5">
    <w:name w:val="Level 5"/>
    <w:basedOn w:val="Normal"/>
    <w:rsid w:val="003039A2"/>
    <w:pPr>
      <w:numPr>
        <w:ilvl w:val="4"/>
        <w:numId w:val="2"/>
      </w:numPr>
      <w:ind w:left="3060" w:hanging="450"/>
      <w:outlineLvl w:val="4"/>
    </w:pPr>
  </w:style>
  <w:style w:type="character" w:styleId="Hyperlink">
    <w:name w:val="Hyperlink"/>
    <w:basedOn w:val="DefaultParagraphFont"/>
    <w:rsid w:val="00D77F87"/>
    <w:rPr>
      <w:color w:val="0000FF"/>
      <w:u w:val="single"/>
    </w:rPr>
  </w:style>
  <w:style w:type="paragraph" w:styleId="BalloonText">
    <w:name w:val="Balloon Text"/>
    <w:basedOn w:val="Normal"/>
    <w:semiHidden/>
    <w:rsid w:val="00524F88"/>
    <w:rPr>
      <w:rFonts w:ascii="Tahoma" w:hAnsi="Tahoma" w:cs="Tahoma"/>
      <w:sz w:val="16"/>
      <w:szCs w:val="16"/>
    </w:rPr>
  </w:style>
  <w:style w:type="paragraph" w:styleId="Header">
    <w:name w:val="header"/>
    <w:basedOn w:val="Normal"/>
    <w:rsid w:val="00BE093A"/>
    <w:pPr>
      <w:tabs>
        <w:tab w:val="center" w:pos="4320"/>
        <w:tab w:val="right" w:pos="8640"/>
      </w:tabs>
    </w:pPr>
  </w:style>
  <w:style w:type="paragraph" w:styleId="Footer">
    <w:name w:val="footer"/>
    <w:basedOn w:val="Normal"/>
    <w:rsid w:val="00BE093A"/>
    <w:pPr>
      <w:tabs>
        <w:tab w:val="center" w:pos="4320"/>
        <w:tab w:val="right" w:pos="8640"/>
      </w:tabs>
    </w:pPr>
  </w:style>
  <w:style w:type="paragraph" w:styleId="ListParagraph">
    <w:name w:val="List Paragraph"/>
    <w:basedOn w:val="Normal"/>
    <w:uiPriority w:val="34"/>
    <w:qFormat/>
    <w:rsid w:val="006E0FA9"/>
    <w:pPr>
      <w:ind w:left="720"/>
    </w:pPr>
  </w:style>
</w:styles>
</file>

<file path=word/webSettings.xml><?xml version="1.0" encoding="utf-8"?>
<w:webSettings xmlns:r="http://schemas.openxmlformats.org/officeDocument/2006/relationships" xmlns:w="http://schemas.openxmlformats.org/wordprocessingml/2006/main">
  <w:divs>
    <w:div w:id="138294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rr10.nrc.gov/ope-info-gateway/opess.html" TargetMode="External"/><Relationship Id="rId5" Type="http://schemas.openxmlformats.org/officeDocument/2006/relationships/webSettings" Target="webSettings.xml"/><Relationship Id="rId10" Type="http://schemas.openxmlformats.org/officeDocument/2006/relationships/hyperlink" Target="http://nrr10.nrc.gov/ope-info-gateway/index.html" TargetMode="External"/><Relationship Id="rId4" Type="http://schemas.openxmlformats.org/officeDocument/2006/relationships/settings" Target="settings.xml"/><Relationship Id="rId9" Type="http://schemas.openxmlformats.org/officeDocument/2006/relationships/hyperlink" Target="http://nrr10.nrc.gov/adt/dssa/spsb/webpages/srapage/sdpnotebooks/sdp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65463-39D7-4DDC-9E66-9F22FE9FF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9207</Words>
  <Characters>57490</Characters>
  <Application>Microsoft Office Word</Application>
  <DocSecurity>6</DocSecurity>
  <Lines>479</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66564</CharactersWithSpaces>
  <SharedDoc>false</SharedDoc>
  <HLinks>
    <vt:vector size="18" baseType="variant">
      <vt:variant>
        <vt:i4>4980805</vt:i4>
      </vt:variant>
      <vt:variant>
        <vt:i4>66</vt:i4>
      </vt:variant>
      <vt:variant>
        <vt:i4>0</vt:i4>
      </vt:variant>
      <vt:variant>
        <vt:i4>5</vt:i4>
      </vt:variant>
      <vt:variant>
        <vt:lpwstr>http://nrr10.nrc.gov/ope-info-gateway/opess.html</vt:lpwstr>
      </vt:variant>
      <vt:variant>
        <vt:lpwstr/>
      </vt:variant>
      <vt:variant>
        <vt:i4>4456521</vt:i4>
      </vt:variant>
      <vt:variant>
        <vt:i4>63</vt:i4>
      </vt:variant>
      <vt:variant>
        <vt:i4>0</vt:i4>
      </vt:variant>
      <vt:variant>
        <vt:i4>5</vt:i4>
      </vt:variant>
      <vt:variant>
        <vt:lpwstr>http://nrr10.nrc.gov/ope-info-gateway/index.html</vt:lpwstr>
      </vt:variant>
      <vt:variant>
        <vt:lpwstr/>
      </vt:variant>
      <vt:variant>
        <vt:i4>7209007</vt:i4>
      </vt:variant>
      <vt:variant>
        <vt:i4>60</vt:i4>
      </vt:variant>
      <vt:variant>
        <vt:i4>0</vt:i4>
      </vt:variant>
      <vt:variant>
        <vt:i4>5</vt:i4>
      </vt:variant>
      <vt:variant>
        <vt:lpwstr>http://nrr10.nrc.gov/adt/dssa/spsb/webpages/srapage/sdpnotebooks/sdpindex.html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2009-08-11T14:13:00Z</cp:lastPrinted>
  <dcterms:created xsi:type="dcterms:W3CDTF">2012-12-19T14:02:00Z</dcterms:created>
  <dcterms:modified xsi:type="dcterms:W3CDTF">2012-12-19T14:02:00Z</dcterms:modified>
</cp:coreProperties>
</file>